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C9E6F" w14:textId="77777777" w:rsidR="00CB70FB" w:rsidRDefault="00CB70FB" w:rsidP="00CB70FB"/>
    <w:p w14:paraId="57EC9E70" w14:textId="77777777" w:rsidR="00CB70FB" w:rsidRDefault="00EB673F" w:rsidP="00CB70FB">
      <w:r>
        <w:rPr>
          <w:noProof/>
        </w:rPr>
        <w:drawing>
          <wp:anchor distT="0" distB="0" distL="114300" distR="114300" simplePos="0" relativeHeight="251658240" behindDoc="0" locked="0" layoutInCell="1" allowOverlap="1" wp14:anchorId="57ECA01C" wp14:editId="57ECA01D">
            <wp:simplePos x="0" y="0"/>
            <wp:positionH relativeFrom="column">
              <wp:posOffset>1289050</wp:posOffset>
            </wp:positionH>
            <wp:positionV relativeFrom="paragraph">
              <wp:posOffset>181610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cstate="print"/>
                    <a:srcRect/>
                    <a:stretch>
                      <a:fillRect/>
                    </a:stretch>
                  </pic:blipFill>
                  <pic:spPr bwMode="auto">
                    <a:xfrm>
                      <a:off x="0" y="0"/>
                      <a:ext cx="2857500" cy="560705"/>
                    </a:xfrm>
                    <a:prstGeom prst="rect">
                      <a:avLst/>
                    </a:prstGeom>
                    <a:noFill/>
                    <a:ln w="9525">
                      <a:noFill/>
                      <a:miter lim="800000"/>
                      <a:headEnd/>
                      <a:tailEnd/>
                    </a:ln>
                  </pic:spPr>
                </pic:pic>
              </a:graphicData>
            </a:graphic>
          </wp:anchor>
        </w:drawing>
      </w:r>
    </w:p>
    <w:p w14:paraId="57EC9E71" w14:textId="77777777" w:rsidR="00CB70FB" w:rsidRDefault="00CB70FB" w:rsidP="00CB70FB"/>
    <w:p w14:paraId="57EC9E72" w14:textId="77777777" w:rsidR="00CB70FB" w:rsidRDefault="00CB70FB" w:rsidP="00CB70FB"/>
    <w:p w14:paraId="57EC9E73" w14:textId="77777777" w:rsidR="00CB70FB" w:rsidRDefault="00CB70FB" w:rsidP="00CB70FB"/>
    <w:p w14:paraId="57EC9E74" w14:textId="77777777" w:rsidR="00CB70FB" w:rsidRDefault="00CB70FB" w:rsidP="00CB70FB"/>
    <w:p w14:paraId="57EC9E75" w14:textId="77777777" w:rsidR="00CB70FB" w:rsidRPr="00CB70FB" w:rsidRDefault="00CB70FB" w:rsidP="00CB70FB">
      <w:pPr>
        <w:jc w:val="center"/>
        <w:rPr>
          <w:sz w:val="28"/>
          <w:szCs w:val="28"/>
        </w:rPr>
      </w:pPr>
      <w:r w:rsidRPr="00CB70FB">
        <w:rPr>
          <w:sz w:val="28"/>
          <w:szCs w:val="28"/>
        </w:rPr>
        <w:t>Zadávací dokumentace zakázky</w:t>
      </w:r>
    </w:p>
    <w:p w14:paraId="57EC9E76" w14:textId="6F60E3B8" w:rsidR="00CB70FB" w:rsidRPr="00CB70FB" w:rsidRDefault="00CB70FB" w:rsidP="00CB70FB">
      <w:pPr>
        <w:jc w:val="center"/>
        <w:rPr>
          <w:sz w:val="28"/>
          <w:szCs w:val="28"/>
        </w:rPr>
      </w:pPr>
      <w:r w:rsidRPr="00CB70FB">
        <w:rPr>
          <w:sz w:val="28"/>
          <w:szCs w:val="28"/>
        </w:rPr>
        <w:t xml:space="preserve">č. </w:t>
      </w:r>
      <w:r w:rsidR="00920D17">
        <w:rPr>
          <w:sz w:val="28"/>
          <w:szCs w:val="28"/>
        </w:rPr>
        <w:t>204</w:t>
      </w:r>
      <w:r w:rsidRPr="00CB70FB">
        <w:rPr>
          <w:sz w:val="28"/>
          <w:szCs w:val="28"/>
        </w:rPr>
        <w:t>/</w:t>
      </w:r>
      <w:r w:rsidR="00AE5173">
        <w:rPr>
          <w:sz w:val="28"/>
          <w:szCs w:val="28"/>
        </w:rPr>
        <w:t>2</w:t>
      </w:r>
      <w:r w:rsidR="00702431">
        <w:rPr>
          <w:sz w:val="28"/>
          <w:szCs w:val="28"/>
        </w:rPr>
        <w:t>3</w:t>
      </w:r>
      <w:r w:rsidRPr="00CB70FB">
        <w:rPr>
          <w:sz w:val="28"/>
          <w:szCs w:val="28"/>
        </w:rPr>
        <w:t>/OCN</w:t>
      </w:r>
    </w:p>
    <w:p w14:paraId="57EC9E77" w14:textId="77777777" w:rsidR="00CB70FB" w:rsidRDefault="00CB70FB" w:rsidP="00CB70FB"/>
    <w:p w14:paraId="57EC9E78" w14:textId="77777777" w:rsidR="00CB70FB" w:rsidRDefault="00CB70FB" w:rsidP="00CB70FB"/>
    <w:p w14:paraId="57EC9E79" w14:textId="77777777" w:rsidR="00CB70FB" w:rsidRDefault="00CB70FB" w:rsidP="00CB70FB"/>
    <w:p w14:paraId="57EC9E7A" w14:textId="77777777" w:rsidR="00CB70FB" w:rsidRDefault="00CB70FB" w:rsidP="00CB70FB"/>
    <w:p w14:paraId="57EC9E7B" w14:textId="0FB55880" w:rsidR="00833CA5" w:rsidRDefault="00833CA5" w:rsidP="00833CA5">
      <w:pPr>
        <w:spacing w:after="120"/>
        <w:contextualSpacing/>
        <w:jc w:val="center"/>
      </w:pPr>
      <w:r>
        <w:t>vypracovaná podle zákona č. 134/2016 Sb., o zadávání veřejných zakázek, ve znění účinném ke dni zahájení zadávacího řízení,</w:t>
      </w:r>
    </w:p>
    <w:p w14:paraId="57EC9E7C" w14:textId="77777777" w:rsidR="00833CA5" w:rsidRDefault="00833CA5" w:rsidP="00833CA5">
      <w:pPr>
        <w:spacing w:after="120"/>
        <w:contextualSpacing/>
        <w:jc w:val="center"/>
      </w:pPr>
    </w:p>
    <w:p w14:paraId="57EC9E7D" w14:textId="77777777" w:rsidR="00833CA5" w:rsidRDefault="00833CA5" w:rsidP="00833CA5">
      <w:pPr>
        <w:spacing w:after="120"/>
        <w:contextualSpacing/>
        <w:jc w:val="center"/>
      </w:pPr>
    </w:p>
    <w:p w14:paraId="57EC9E7E" w14:textId="77777777" w:rsidR="00833CA5" w:rsidRPr="0012552C" w:rsidRDefault="00833CA5" w:rsidP="00833CA5">
      <w:pPr>
        <w:spacing w:after="120"/>
        <w:contextualSpacing/>
        <w:jc w:val="center"/>
      </w:pPr>
    </w:p>
    <w:p w14:paraId="57EC9E7F" w14:textId="77777777" w:rsidR="00833CA5" w:rsidRPr="0012552C" w:rsidRDefault="00833CA5" w:rsidP="00833CA5">
      <w:pPr>
        <w:spacing w:after="120"/>
        <w:contextualSpacing/>
        <w:jc w:val="center"/>
      </w:pPr>
      <w:r w:rsidRPr="0012552C">
        <w:t>s názvem:</w:t>
      </w:r>
    </w:p>
    <w:p w14:paraId="57EC9E80" w14:textId="77777777" w:rsidR="00CB70FB" w:rsidRDefault="00CB70FB" w:rsidP="00CB70FB">
      <w:r>
        <w:t>.</w:t>
      </w:r>
    </w:p>
    <w:p w14:paraId="57EC9E81" w14:textId="77777777" w:rsidR="00CB70FB" w:rsidRDefault="00CB70FB" w:rsidP="00CB70FB"/>
    <w:p w14:paraId="57EC9E82" w14:textId="77777777" w:rsidR="00CB70FB" w:rsidRDefault="00CB70FB" w:rsidP="00CB70FB"/>
    <w:p w14:paraId="57EC9E83" w14:textId="77777777" w:rsidR="00CB70FB" w:rsidRDefault="00CB70FB" w:rsidP="00CB70FB"/>
    <w:p w14:paraId="57EC9E84" w14:textId="2AB1D9D6" w:rsidR="00CB70FB" w:rsidRPr="00CB70FB" w:rsidRDefault="00CB70FB" w:rsidP="00CB70FB">
      <w:pPr>
        <w:jc w:val="center"/>
        <w:rPr>
          <w:b/>
          <w:sz w:val="32"/>
          <w:szCs w:val="32"/>
        </w:rPr>
      </w:pPr>
      <w:r w:rsidRPr="00CB70FB">
        <w:rPr>
          <w:b/>
          <w:sz w:val="32"/>
          <w:szCs w:val="32"/>
        </w:rPr>
        <w:t>„</w:t>
      </w:r>
      <w:r w:rsidR="00611BE3">
        <w:rPr>
          <w:b/>
          <w:sz w:val="32"/>
          <w:szCs w:val="32"/>
        </w:rPr>
        <w:t>Instalace nových fotovoltaických elektráren v areálech Cerekvice n. Bystřicí, Potěhy, Loukov</w:t>
      </w:r>
      <w:r w:rsidR="00727ECD">
        <w:rPr>
          <w:b/>
          <w:sz w:val="32"/>
          <w:szCs w:val="32"/>
        </w:rPr>
        <w:t>“</w:t>
      </w:r>
    </w:p>
    <w:p w14:paraId="57EC9E85" w14:textId="77777777" w:rsidR="00CB70FB" w:rsidRDefault="00CB70FB" w:rsidP="00CB70FB"/>
    <w:p w14:paraId="57EC9E86" w14:textId="77777777" w:rsidR="00CB70FB" w:rsidRDefault="00CB70FB" w:rsidP="00CB70FB"/>
    <w:p w14:paraId="57EC9E87" w14:textId="77777777" w:rsidR="00CB70FB" w:rsidRDefault="00CB70FB" w:rsidP="00CB70FB"/>
    <w:p w14:paraId="57EC9E88" w14:textId="77777777" w:rsidR="00CB70FB" w:rsidRDefault="00CB70FB" w:rsidP="00CB70FB"/>
    <w:p w14:paraId="57EC9E89" w14:textId="77777777" w:rsidR="00CB70FB" w:rsidRDefault="00CB70FB" w:rsidP="00CB70FB"/>
    <w:p w14:paraId="57EC9E8A" w14:textId="77777777" w:rsidR="00CB70FB" w:rsidRDefault="00CB70FB" w:rsidP="00CB70FB"/>
    <w:p w14:paraId="57EC9E8B" w14:textId="77777777" w:rsidR="00CB70FB" w:rsidRDefault="00CB70FB" w:rsidP="00CB70FB"/>
    <w:p w14:paraId="57EC9E8C" w14:textId="77777777" w:rsidR="00CB70FB" w:rsidRDefault="00CB70FB" w:rsidP="00CB70FB"/>
    <w:p w14:paraId="57EC9E8D" w14:textId="77777777" w:rsidR="00CB70FB" w:rsidRDefault="00CB70FB" w:rsidP="00CB70FB"/>
    <w:p w14:paraId="57EC9E8E" w14:textId="77777777" w:rsidR="00CB70FB" w:rsidRDefault="00CB70FB" w:rsidP="00CB70FB"/>
    <w:p w14:paraId="57EC9E8F" w14:textId="77777777" w:rsidR="00CB70FB" w:rsidRDefault="00CB70FB" w:rsidP="00CB70FB"/>
    <w:p w14:paraId="57EC9E90" w14:textId="77777777" w:rsidR="00CB70FB" w:rsidRPr="00C119C6" w:rsidRDefault="00CB70FB" w:rsidP="00CB70FB">
      <w:pPr>
        <w:rPr>
          <w:b/>
        </w:rPr>
      </w:pPr>
      <w:r w:rsidRPr="00C119C6">
        <w:rPr>
          <w:b/>
        </w:rPr>
        <w:t>Zadavatel:</w:t>
      </w:r>
    </w:p>
    <w:p w14:paraId="57EC9E91" w14:textId="77777777" w:rsidR="00CB70FB" w:rsidRDefault="00CB70FB" w:rsidP="00CB70FB"/>
    <w:p w14:paraId="57EC9E92" w14:textId="77777777" w:rsidR="00CB70FB" w:rsidRDefault="00CB70FB" w:rsidP="00CB70FB">
      <w:r>
        <w:t>ČEPRO, a.s.</w:t>
      </w:r>
    </w:p>
    <w:p w14:paraId="57EC9E93" w14:textId="77777777" w:rsidR="004B4379" w:rsidRDefault="00CB70FB" w:rsidP="004B4379">
      <w:r>
        <w:t xml:space="preserve">se sídlem: </w:t>
      </w:r>
      <w:r w:rsidR="004B4379">
        <w:t>Dělnická 213/12, Holešovice, 170 00 Praha 7</w:t>
      </w:r>
    </w:p>
    <w:p w14:paraId="57EC9E94" w14:textId="77777777" w:rsidR="00CB70FB" w:rsidRDefault="00CB70FB" w:rsidP="00CB70FB">
      <w:r>
        <w:t>IČ</w:t>
      </w:r>
      <w:r w:rsidR="004B4379">
        <w:t>O</w:t>
      </w:r>
      <w:r>
        <w:t>: 60193531</w:t>
      </w:r>
    </w:p>
    <w:p w14:paraId="57EC9E95" w14:textId="77777777" w:rsidR="00CB70FB" w:rsidRDefault="00CB70FB" w:rsidP="00CB70FB">
      <w:r>
        <w:t>zapsaná v obchodním rejstříku u Městského soudu v Praze pod spis. zn. B 2341</w:t>
      </w:r>
    </w:p>
    <w:p w14:paraId="57EC9E96" w14:textId="77777777" w:rsidR="00FC34CF" w:rsidRDefault="00CB70FB" w:rsidP="00CB70FB">
      <w:r>
        <w:lastRenderedPageBreak/>
        <w:t xml:space="preserve"> </w:t>
      </w:r>
    </w:p>
    <w:p w14:paraId="57EC9E97" w14:textId="77777777" w:rsidR="00CB70FB" w:rsidRDefault="00CB70FB" w:rsidP="004820BF">
      <w:pPr>
        <w:pStyle w:val="01-L"/>
        <w:jc w:val="both"/>
      </w:pPr>
      <w:r>
        <w:t xml:space="preserve">Identifikační údaje zadavatele, základní </w:t>
      </w:r>
      <w:r w:rsidR="009D4A2D">
        <w:t>informace k zakázce a výběrovému řízení</w:t>
      </w:r>
    </w:p>
    <w:p w14:paraId="59EC30F7" w14:textId="77777777" w:rsidR="00C638D4" w:rsidRPr="006C6D2A" w:rsidRDefault="00C638D4" w:rsidP="006C6D2A">
      <w:pPr>
        <w:pStyle w:val="02-ODST-2"/>
        <w:rPr>
          <w:b/>
          <w:bCs/>
        </w:rPr>
      </w:pPr>
      <w:r w:rsidRPr="006C6D2A">
        <w:rPr>
          <w:b/>
          <w:bCs/>
        </w:rPr>
        <w:t>Úvodní ustanovení</w:t>
      </w:r>
    </w:p>
    <w:p w14:paraId="551F54D6" w14:textId="1C232BF4" w:rsidR="00C638D4" w:rsidRPr="00E129C1" w:rsidRDefault="00C638D4" w:rsidP="006C6D2A">
      <w:pPr>
        <w:pStyle w:val="05-ODST-3"/>
      </w:pPr>
      <w:r w:rsidRPr="00E129C1">
        <w:t xml:space="preserve">Tato zadávací dokumentace (dále též jen „ZD“) obsahuje zadávací podmínky v podrobnostech nezbytných pro účast dodavatele v zadávacím řízení, tj. podmínky průběhu zadávacího řízení, podmínky účasti v zadávacím řízení, pravidla pro hodnocení nabídek a další podmínky pro uzavření smlouvy na veřejnou zakázku, zejména podmínky kvalifikace a jejich prokázání, technické podmínky vymezující předmět veřejné zakázky a obchodní a smluvní podmínky.  </w:t>
      </w:r>
    </w:p>
    <w:p w14:paraId="2E067F2B" w14:textId="77777777" w:rsidR="00C638D4" w:rsidRPr="00E129C1" w:rsidRDefault="00C638D4" w:rsidP="006C6D2A">
      <w:pPr>
        <w:pStyle w:val="05-ODST-3"/>
      </w:pPr>
      <w:r w:rsidRPr="00E129C1">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resp. v jejím vysvětlení, změně nebo doplnění, či změny obchodních nebo technických podmínek budou považovány za nesplnění zadávacích podmínek s možným následkem vyloučení účastníka ze zadávacího řízení.</w:t>
      </w:r>
    </w:p>
    <w:p w14:paraId="4A495DE7" w14:textId="77777777" w:rsidR="00C638D4" w:rsidRPr="00E129C1" w:rsidRDefault="00C638D4" w:rsidP="006C6D2A">
      <w:pPr>
        <w:pStyle w:val="05-ODST-3"/>
      </w:pPr>
      <w:r w:rsidRPr="00E129C1">
        <w:t>Účastník zadávacího řízení je zcela odpovědný za dostatečně pečlivé prostudování zadávací dokumentace této veřejné zakázky, resp. jejího vysvětlení, změn a doplnění a za získání spolehlivých informací ve vztahu k jakýmkoliv a všem podmínkám a povinnostem, které mohou jakýmkoliv způsobem ovlivnit cenu a správnost nabídky nebo realizaci veřejné zakázky.</w:t>
      </w:r>
    </w:p>
    <w:p w14:paraId="7BA4331E" w14:textId="77777777" w:rsidR="00C638D4" w:rsidRPr="00E129C1" w:rsidRDefault="00C638D4" w:rsidP="006C6D2A">
      <w:pPr>
        <w:pStyle w:val="05-ODST-3"/>
      </w:pPr>
      <w:r w:rsidRPr="00E129C1">
        <w:t>Od účastníků zadávacího řízení se očekává, že splní všechny pokyny, termíny a podmínky a vyplní všechny formuláře obsažené v zadávací dokumentaci této veřejné zakázky. Nedostatky v podání nabídek nebo v poskytnutí požadovaných informací nebo dokumentace, které nebudou splňovat zadávací podmínky obsažené v oznámení o zahájení zadávacího řízení a dále specifikované v zadávací dokumentaci, budou mít podle okolností za následek možné vyloučení účastníka ze zadávacího řízení této veřejné zakázky. Zadávací řízení této veřejné zakázky a všechny navazující právní vztahy se řídí právem České republiky, zejména zákona a dalšími právními předpisy. Náležitosti zadávacího řízení, které nejsou specificky uvedeny v zadávací dokumentaci, jsou dány příslušnými ustanoveními zákona č. 134/2016 Sb., o zadávání veřejných zakázek. Podáním své nabídky účastník zadávacího řízení zcela a bez výhrad akceptuje zadávací podmínky této veřejné zakázky.</w:t>
      </w:r>
    </w:p>
    <w:p w14:paraId="5E8C5847" w14:textId="77777777" w:rsidR="00AB404E" w:rsidRDefault="00AB404E" w:rsidP="006C6D2A">
      <w:pPr>
        <w:pStyle w:val="05-ODST-3"/>
      </w:pPr>
      <w:r w:rsidRPr="00E129C1">
        <w:t>Dodavateli nenáleží náhrada nákladů spojených se zpracováním a podáním nabídky, stejně jako nákladů spojených s účastí v zadávacím řízení.</w:t>
      </w:r>
    </w:p>
    <w:p w14:paraId="1DF1A69E" w14:textId="258ED301" w:rsidR="00DA536F" w:rsidRPr="005C6090" w:rsidRDefault="00DA536F" w:rsidP="006A4AC0">
      <w:pPr>
        <w:pStyle w:val="NormalJustified"/>
        <w:spacing w:after="240" w:line="276" w:lineRule="auto"/>
        <w:ind w:left="426"/>
        <w:rPr>
          <w:rFonts w:cs="Arial"/>
        </w:rPr>
      </w:pPr>
    </w:p>
    <w:p w14:paraId="57EC9E98" w14:textId="3C069441" w:rsidR="00CB70FB" w:rsidRPr="006F1742" w:rsidRDefault="00CB70FB" w:rsidP="00C638D4">
      <w:pPr>
        <w:pStyle w:val="02-ODST-2"/>
        <w:rPr>
          <w:b/>
        </w:rPr>
      </w:pPr>
      <w:r w:rsidRPr="006F1742">
        <w:rPr>
          <w:b/>
        </w:rPr>
        <w:t>Identifikační údaje zadavatele</w:t>
      </w:r>
    </w:p>
    <w:p w14:paraId="57EC9E99" w14:textId="77777777" w:rsidR="00CB70FB" w:rsidRDefault="00CB70FB" w:rsidP="00CB70FB"/>
    <w:p w14:paraId="57EC9E9A" w14:textId="77777777" w:rsidR="00CB70FB" w:rsidRDefault="00CB70FB" w:rsidP="00CB70FB">
      <w:r>
        <w:t>Společnost:</w:t>
      </w:r>
      <w:r>
        <w:tab/>
      </w:r>
      <w:r>
        <w:tab/>
        <w:t>ČEPRO, a. s.</w:t>
      </w:r>
    </w:p>
    <w:p w14:paraId="57EC9E9B" w14:textId="3FFC06D9" w:rsidR="00CB70FB" w:rsidRDefault="00CB70FB" w:rsidP="00CB70FB">
      <w:r>
        <w:t>Sídlem:</w:t>
      </w:r>
      <w:r>
        <w:tab/>
      </w:r>
      <w:r>
        <w:tab/>
      </w:r>
      <w:r>
        <w:tab/>
        <w:t>Dělnická 213/</w:t>
      </w:r>
      <w:r w:rsidR="0055374F">
        <w:t>12,</w:t>
      </w:r>
      <w:r>
        <w:t xml:space="preserve"> </w:t>
      </w:r>
      <w:r w:rsidR="00A712EF">
        <w:t>Holešovice, 170 00 Praha 7</w:t>
      </w:r>
    </w:p>
    <w:p w14:paraId="57EC9E9C" w14:textId="77777777" w:rsidR="00CB70FB" w:rsidRDefault="00CB70FB" w:rsidP="00CB70FB">
      <w:r>
        <w:t>IČ</w:t>
      </w:r>
      <w:r w:rsidR="00223320">
        <w:t xml:space="preserve">O  </w:t>
      </w:r>
      <w:r>
        <w:t>:</w:t>
      </w:r>
      <w:r>
        <w:tab/>
      </w:r>
      <w:r>
        <w:tab/>
      </w:r>
      <w:r>
        <w:tab/>
      </w:r>
      <w:r w:rsidR="00FC34CF">
        <w:t xml:space="preserve">     </w:t>
      </w:r>
      <w:r>
        <w:t>60193531</w:t>
      </w:r>
    </w:p>
    <w:p w14:paraId="57EC9E9D" w14:textId="77777777" w:rsidR="00CB70FB" w:rsidRDefault="00CB70FB" w:rsidP="00CB70FB">
      <w:r>
        <w:t xml:space="preserve">DIČ: </w:t>
      </w:r>
      <w:r>
        <w:tab/>
      </w:r>
      <w:r>
        <w:tab/>
      </w:r>
      <w:r>
        <w:tab/>
      </w:r>
      <w:r w:rsidR="00FC34CF">
        <w:t xml:space="preserve">     </w:t>
      </w:r>
      <w:r>
        <w:t>CZ 60193531</w:t>
      </w:r>
    </w:p>
    <w:p w14:paraId="57EC9E9E" w14:textId="77777777" w:rsidR="00CB70FB" w:rsidRDefault="00B35669" w:rsidP="00CB70FB">
      <w:r>
        <w:t>Zastoupena</w:t>
      </w:r>
      <w:r w:rsidR="00CB70FB">
        <w:t>:</w:t>
      </w:r>
      <w:r w:rsidR="00CB70FB">
        <w:tab/>
      </w:r>
      <w:r w:rsidR="00CB70FB">
        <w:tab/>
      </w:r>
      <w:r w:rsidR="00CB0BE1">
        <w:t>Mgr. Jan Duspěva</w:t>
      </w:r>
      <w:r w:rsidR="00CB70FB">
        <w:t>, předseda představenstva</w:t>
      </w:r>
    </w:p>
    <w:p w14:paraId="57EC9E9F" w14:textId="77777777" w:rsidR="00CB70FB" w:rsidRDefault="00CB70FB" w:rsidP="00CB70FB">
      <w:r>
        <w:tab/>
      </w:r>
      <w:r>
        <w:tab/>
      </w:r>
      <w:r>
        <w:tab/>
      </w:r>
      <w:r w:rsidR="00FC34CF">
        <w:t xml:space="preserve">          </w:t>
      </w:r>
      <w:r>
        <w:t>Ing.</w:t>
      </w:r>
      <w:r w:rsidR="00A712EF">
        <w:t xml:space="preserve"> František Todt</w:t>
      </w:r>
      <w:r>
        <w:t>, člen představenstva</w:t>
      </w:r>
    </w:p>
    <w:p w14:paraId="57EC9EA0" w14:textId="77777777" w:rsidR="00CB70FB" w:rsidRDefault="00CB70FB" w:rsidP="00CB70FB"/>
    <w:p w14:paraId="57EC9EA1" w14:textId="77777777" w:rsidR="00CB70FB" w:rsidRDefault="00CB70FB" w:rsidP="00CB70FB">
      <w:r>
        <w:t xml:space="preserve">zapsaná v obchodním rejstříku vedeném Městským soudem v Praze, oddíl B, vložka 2341 </w:t>
      </w:r>
    </w:p>
    <w:p w14:paraId="57EC9EA2" w14:textId="77777777" w:rsidR="00CB70FB" w:rsidRDefault="00CB70FB" w:rsidP="00CB70FB">
      <w:r>
        <w:t>(dále též jen „zadavatel“)</w:t>
      </w:r>
    </w:p>
    <w:p w14:paraId="57EC9EA3" w14:textId="77777777" w:rsidR="006F1742" w:rsidRDefault="006F1742" w:rsidP="00CB70FB"/>
    <w:p w14:paraId="6E3437BA" w14:textId="77777777" w:rsidR="006C6D2A" w:rsidRDefault="006C6D2A" w:rsidP="006C6D2A">
      <w:pPr>
        <w:pStyle w:val="02-ODST-2"/>
        <w:numPr>
          <w:ilvl w:val="0"/>
          <w:numId w:val="0"/>
        </w:numPr>
        <w:ind w:left="1277"/>
        <w:rPr>
          <w:b/>
        </w:rPr>
      </w:pPr>
    </w:p>
    <w:p w14:paraId="57EC9EA4" w14:textId="68E682C9" w:rsidR="00CB70FB" w:rsidRPr="006F1742" w:rsidRDefault="00CB70FB" w:rsidP="006F1742">
      <w:pPr>
        <w:pStyle w:val="02-ODST-2"/>
        <w:rPr>
          <w:b/>
        </w:rPr>
      </w:pPr>
      <w:r w:rsidRPr="006F1742">
        <w:rPr>
          <w:b/>
        </w:rPr>
        <w:lastRenderedPageBreak/>
        <w:t>Kontaktní osoby</w:t>
      </w:r>
      <w:r w:rsidR="009D4A2D">
        <w:rPr>
          <w:b/>
        </w:rPr>
        <w:t xml:space="preserve"> a pojmy obsažené v zadávací dokumentaci</w:t>
      </w:r>
    </w:p>
    <w:p w14:paraId="57EC9EA5" w14:textId="77777777" w:rsidR="009D4A2D" w:rsidRDefault="00CB70FB" w:rsidP="00CB70FB">
      <w:r>
        <w:t xml:space="preserve">Zadavatel se zavazuje poskytnout zájemcům informace potřebné pro </w:t>
      </w:r>
      <w:r w:rsidR="009D4A2D">
        <w:t>podání nabídky k této zakázce specifikované</w:t>
      </w:r>
      <w:r w:rsidR="007B6D27">
        <w:t xml:space="preserve"> v této </w:t>
      </w:r>
      <w:r w:rsidR="009D4A2D">
        <w:t>z</w:t>
      </w:r>
      <w:r w:rsidR="007B6D27">
        <w:t>adávací dokumentaci (dále též jen „ZD“) a dle pravidel v ní uvedených</w:t>
      </w:r>
      <w:r>
        <w:t xml:space="preserve">. </w:t>
      </w:r>
    </w:p>
    <w:p w14:paraId="57EC9EA6" w14:textId="77777777" w:rsidR="00CB70FB" w:rsidRDefault="00CB70FB" w:rsidP="00CB70FB">
      <w:r>
        <w:t xml:space="preserve">Kontaktní osobou </w:t>
      </w:r>
      <w:r w:rsidR="004803E0">
        <w:t xml:space="preserve">je </w:t>
      </w:r>
      <w:r>
        <w:t>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3"/>
        <w:gridCol w:w="2323"/>
        <w:gridCol w:w="1785"/>
        <w:gridCol w:w="2665"/>
      </w:tblGrid>
      <w:tr w:rsidR="00A56AE0" w:rsidRPr="00CF4479" w14:paraId="57EC9EAB" w14:textId="77777777" w:rsidTr="000F3837">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C9EA7" w14:textId="77777777" w:rsidR="00A56AE0" w:rsidRPr="00CF4479" w:rsidRDefault="00A56AE0" w:rsidP="00AB3EF9">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C9EA8" w14:textId="77777777" w:rsidR="00A56AE0" w:rsidRPr="00CF4479" w:rsidRDefault="00A56AE0" w:rsidP="00B613A1">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C9EA9" w14:textId="77777777" w:rsidR="00A56AE0" w:rsidRPr="00CF4479" w:rsidRDefault="00A56AE0" w:rsidP="00B613A1">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C9EAA" w14:textId="77777777" w:rsidR="00A56AE0" w:rsidRPr="00CF4479" w:rsidRDefault="00A56AE0" w:rsidP="00B613A1">
            <w:pPr>
              <w:overflowPunct w:val="0"/>
              <w:autoSpaceDE w:val="0"/>
              <w:autoSpaceDN w:val="0"/>
              <w:adjustRightInd w:val="0"/>
              <w:jc w:val="left"/>
              <w:textAlignment w:val="baseline"/>
              <w:rPr>
                <w:rFonts w:cs="Arial"/>
              </w:rPr>
            </w:pPr>
            <w:r w:rsidRPr="00CF4479">
              <w:rPr>
                <w:rFonts w:cs="Arial"/>
              </w:rPr>
              <w:t>e-mail:</w:t>
            </w:r>
          </w:p>
        </w:tc>
      </w:tr>
      <w:tr w:rsidR="00A56AE0" w:rsidRPr="00CF4479" w14:paraId="57EC9EB0" w14:textId="77777777" w:rsidTr="000F3837">
        <w:tc>
          <w:tcPr>
            <w:tcW w:w="2659" w:type="dxa"/>
            <w:tcBorders>
              <w:top w:val="single" w:sz="4" w:space="0" w:color="auto"/>
              <w:left w:val="single" w:sz="4" w:space="0" w:color="auto"/>
              <w:bottom w:val="single" w:sz="4" w:space="0" w:color="auto"/>
              <w:right w:val="single" w:sz="4" w:space="0" w:color="auto"/>
            </w:tcBorders>
            <w:shd w:val="clear" w:color="auto" w:fill="auto"/>
            <w:hideMark/>
          </w:tcPr>
          <w:p w14:paraId="57EC9EAC" w14:textId="77777777" w:rsidR="00A56AE0" w:rsidRPr="00CF4479" w:rsidRDefault="001C21D6" w:rsidP="00AB3EF9">
            <w:pPr>
              <w:overflowPunct w:val="0"/>
              <w:autoSpaceDE w:val="0"/>
              <w:autoSpaceDN w:val="0"/>
              <w:adjustRightInd w:val="0"/>
              <w:textAlignment w:val="baseline"/>
              <w:rPr>
                <w:rFonts w:cs="Arial"/>
              </w:rPr>
            </w:pPr>
            <w:r>
              <w:rPr>
                <w:rFonts w:cs="Arial"/>
              </w:rPr>
              <w:t>z</w:t>
            </w:r>
            <w:r w:rsidR="000F3837">
              <w:rPr>
                <w:rFonts w:cs="Arial"/>
              </w:rPr>
              <w:t xml:space="preserve">adávacího </w:t>
            </w:r>
            <w:r w:rsidR="00A56AE0">
              <w:rPr>
                <w:rFonts w:cs="Arial"/>
              </w:rPr>
              <w:t>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7EC9EAD" w14:textId="77777777" w:rsidR="00A56AE0" w:rsidRPr="00CF4479" w:rsidRDefault="00A56AE0" w:rsidP="00AB3EF9">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57EC9EAE" w14:textId="77777777" w:rsidR="00A56AE0" w:rsidRPr="00CF4479" w:rsidRDefault="00A56AE0" w:rsidP="00AB3EF9">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14:paraId="57EC9EAF" w14:textId="67225532" w:rsidR="00A56AE0" w:rsidRPr="00CF4479" w:rsidRDefault="003A5BD6" w:rsidP="00AB3EF9">
            <w:pPr>
              <w:overflowPunct w:val="0"/>
              <w:autoSpaceDE w:val="0"/>
              <w:autoSpaceDN w:val="0"/>
              <w:adjustRightInd w:val="0"/>
              <w:textAlignment w:val="baseline"/>
              <w:rPr>
                <w:rFonts w:cs="Arial"/>
              </w:rPr>
            </w:pPr>
            <w:hyperlink r:id="rId12" w:history="1">
              <w:r w:rsidR="00371F2C" w:rsidRPr="00181FB2">
                <w:rPr>
                  <w:rStyle w:val="Hypertextovodkaz"/>
                  <w:rFonts w:cs="Arial"/>
                </w:rPr>
                <w:t>lenka.hoskova@ceproas.cz</w:t>
              </w:r>
            </w:hyperlink>
          </w:p>
        </w:tc>
      </w:tr>
    </w:tbl>
    <w:p w14:paraId="57EC9EB1" w14:textId="77777777" w:rsidR="00C91A89" w:rsidRDefault="00C91A89" w:rsidP="00C91A89">
      <w:r>
        <w:t>Zadavatel upozorňuje, že komunikačním jazykem pro průběh zadávacího řízení a rovněž pro následné plnění předmětu dotčené veřejné zakázky je český jazyk, a dodavatel – účastník zadávacího řízení je povinen zajistit na své náklady, aby komunikační výstupy (jak ústní, tak i písemné) vůči zadavateli byly vždy v českém jazyce.</w:t>
      </w:r>
    </w:p>
    <w:p w14:paraId="06276FA4" w14:textId="0E3C7429" w:rsidR="009F7D73" w:rsidRDefault="009F7D73" w:rsidP="009F7D73">
      <w:r>
        <w:t>Pro právní čistotu zadavatel stanoví, že veškerá komunikace bude vedena výhradně písemnou formou. Jakýkoliv další způsob je vyloučen. Všechny úkony zadavatele vůči dodavateli, a naopak v zadávacím řízení musí mít písemnou formu.</w:t>
      </w:r>
    </w:p>
    <w:p w14:paraId="57EC9EB2" w14:textId="77777777" w:rsidR="009D4A2D" w:rsidRDefault="009D4A2D" w:rsidP="009D4A2D">
      <w:pPr>
        <w:rPr>
          <w:b/>
        </w:rPr>
      </w:pPr>
    </w:p>
    <w:p w14:paraId="57EC9EB3" w14:textId="77777777" w:rsidR="009D4A2D" w:rsidRPr="00B93A35" w:rsidRDefault="009D4A2D" w:rsidP="009D4A2D">
      <w:pPr>
        <w:rPr>
          <w:b/>
        </w:rPr>
      </w:pPr>
      <w:r w:rsidRPr="00B93A35">
        <w:rPr>
          <w:b/>
        </w:rPr>
        <w:t>Pojmy užité v této zadávací dokumentaci:</w:t>
      </w:r>
    </w:p>
    <w:p w14:paraId="57EC9EB4" w14:textId="77777777" w:rsidR="00C61CC7" w:rsidRDefault="00C61CC7" w:rsidP="00C61CC7">
      <w:r w:rsidRPr="009D4A2D">
        <w:rPr>
          <w:i/>
          <w:u w:val="single"/>
        </w:rPr>
        <w:t>dodavatel</w:t>
      </w:r>
      <w:r w:rsidRPr="00B93A35">
        <w:t xml:space="preserve"> </w:t>
      </w:r>
      <w:r w:rsidRPr="009D4A2D">
        <w:t>– obecně právnická nebo fyzická osoba, která provádí služby, pokud má sídlo, místo podnikání či místo trvalého pobytu na území České republiky, nebo zahraniční dodavatel</w:t>
      </w:r>
    </w:p>
    <w:p w14:paraId="01AC3C62" w14:textId="3E16B1F9" w:rsidR="009475EE" w:rsidRPr="00AB79FD" w:rsidRDefault="009475EE" w:rsidP="00C61CC7">
      <w:pPr>
        <w:rPr>
          <w:i/>
          <w:u w:val="single"/>
        </w:rPr>
      </w:pPr>
      <w:proofErr w:type="gramStart"/>
      <w:r w:rsidRPr="00AB79FD">
        <w:rPr>
          <w:i/>
          <w:u w:val="single"/>
        </w:rPr>
        <w:t>FVE - fotovoltaická</w:t>
      </w:r>
      <w:proofErr w:type="gramEnd"/>
      <w:r w:rsidRPr="00AB79FD">
        <w:rPr>
          <w:i/>
          <w:u w:val="single"/>
        </w:rPr>
        <w:t xml:space="preserve"> elektrárna, fotovoltaický systém, fotovoltaika</w:t>
      </w:r>
    </w:p>
    <w:p w14:paraId="57EC9EB5" w14:textId="02EBC615" w:rsidR="00C61CC7" w:rsidRPr="009D4A2D" w:rsidRDefault="005673C5" w:rsidP="00C61CC7">
      <w:pPr>
        <w:rPr>
          <w:i/>
          <w:u w:val="single"/>
        </w:rPr>
      </w:pPr>
      <w:r w:rsidRPr="009D4A2D">
        <w:rPr>
          <w:i/>
          <w:u w:val="single"/>
        </w:rPr>
        <w:t>S</w:t>
      </w:r>
      <w:r w:rsidR="00C61CC7" w:rsidRPr="009D4A2D">
        <w:rPr>
          <w:i/>
          <w:u w:val="single"/>
        </w:rPr>
        <w:t>mlouva</w:t>
      </w:r>
      <w:r>
        <w:rPr>
          <w:i/>
          <w:u w:val="single"/>
        </w:rPr>
        <w:t xml:space="preserve"> </w:t>
      </w:r>
      <w:r w:rsidR="00C61CC7">
        <w:rPr>
          <w:i/>
          <w:u w:val="single"/>
        </w:rPr>
        <w:t xml:space="preserve">či </w:t>
      </w:r>
      <w:r w:rsidR="009F7D73">
        <w:rPr>
          <w:i/>
          <w:u w:val="single"/>
        </w:rPr>
        <w:t xml:space="preserve">smlouva o </w:t>
      </w:r>
      <w:r>
        <w:rPr>
          <w:i/>
          <w:u w:val="single"/>
        </w:rPr>
        <w:t xml:space="preserve">dodání a instalaci FVE </w:t>
      </w:r>
      <w:r w:rsidR="009F7D73">
        <w:rPr>
          <w:i/>
          <w:u w:val="single"/>
        </w:rPr>
        <w:t xml:space="preserve"> </w:t>
      </w:r>
      <w:r w:rsidR="00C61CC7" w:rsidRPr="00AB79FD">
        <w:rPr>
          <w:i/>
          <w:u w:val="single"/>
        </w:rPr>
        <w:t xml:space="preserve">– jedná se o </w:t>
      </w:r>
      <w:r w:rsidR="009F7D73" w:rsidRPr="00AB79FD">
        <w:rPr>
          <w:i/>
          <w:u w:val="single"/>
        </w:rPr>
        <w:t>smlouvu</w:t>
      </w:r>
      <w:r w:rsidR="00C61CC7" w:rsidRPr="00AB79FD">
        <w:rPr>
          <w:i/>
          <w:u w:val="single"/>
        </w:rPr>
        <w:t xml:space="preserve">, která bude uzavřena na základě výsledku tohoto zadávacího řízení s vybraným </w:t>
      </w:r>
      <w:r w:rsidR="0055374F" w:rsidRPr="00AB79FD">
        <w:rPr>
          <w:i/>
          <w:u w:val="single"/>
        </w:rPr>
        <w:t>dodavatelem – účastníkem</w:t>
      </w:r>
      <w:r w:rsidR="00C61CC7" w:rsidRPr="00AB79FD">
        <w:rPr>
          <w:i/>
          <w:u w:val="single"/>
        </w:rPr>
        <w:t xml:space="preserve"> zadávacího řízení </w:t>
      </w:r>
    </w:p>
    <w:p w14:paraId="57EC9EB6" w14:textId="2A1AB74C" w:rsidR="00C61CC7" w:rsidRPr="00B93A35" w:rsidRDefault="00C61CC7" w:rsidP="00C61CC7">
      <w:r w:rsidRPr="4A8564B7">
        <w:rPr>
          <w:i/>
          <w:iCs/>
          <w:u w:val="single"/>
        </w:rPr>
        <w:t xml:space="preserve">účastník zadávacího řízení </w:t>
      </w:r>
      <w:r>
        <w:t>– dodavatel, který podal nabídku v zadávacím řízení</w:t>
      </w:r>
    </w:p>
    <w:p w14:paraId="313309E6" w14:textId="36BCA650" w:rsidR="00A74628" w:rsidRPr="00EB75C3" w:rsidRDefault="00EC5CFE" w:rsidP="009D4A2D">
      <w:pPr>
        <w:rPr>
          <w:iCs/>
        </w:rPr>
      </w:pPr>
      <w:r>
        <w:rPr>
          <w:i/>
          <w:u w:val="single"/>
        </w:rPr>
        <w:t>zadávací</w:t>
      </w:r>
      <w:r w:rsidRPr="009D4A2D">
        <w:rPr>
          <w:i/>
          <w:u w:val="single"/>
        </w:rPr>
        <w:t xml:space="preserve"> </w:t>
      </w:r>
      <w:r w:rsidR="0055374F" w:rsidRPr="009D4A2D">
        <w:rPr>
          <w:i/>
          <w:u w:val="single"/>
        </w:rPr>
        <w:t>řízení</w:t>
      </w:r>
      <w:r w:rsidR="0055374F" w:rsidRPr="00B93A35">
        <w:t xml:space="preserve"> – jedná</w:t>
      </w:r>
      <w:r>
        <w:t xml:space="preserve"> se o zadávací řízení na </w:t>
      </w:r>
      <w:r w:rsidR="006228CD">
        <w:t xml:space="preserve">nadlimitní </w:t>
      </w:r>
      <w:r>
        <w:t xml:space="preserve">veřejnou </w:t>
      </w:r>
      <w:r w:rsidRPr="00B93A35">
        <w:t xml:space="preserve">zakázku na </w:t>
      </w:r>
      <w:r w:rsidR="00153B47">
        <w:t>dodávku</w:t>
      </w:r>
      <w:r w:rsidRPr="00B93A35">
        <w:t>, zadávan</w:t>
      </w:r>
      <w:r>
        <w:t xml:space="preserve">ou </w:t>
      </w:r>
      <w:r>
        <w:rPr>
          <w:rFonts w:cs="Arial"/>
        </w:rPr>
        <w:t>v</w:t>
      </w:r>
      <w:r w:rsidR="006228CD">
        <w:rPr>
          <w:rFonts w:cs="Arial"/>
        </w:rPr>
        <w:t xml:space="preserve"> nadlimitním </w:t>
      </w:r>
      <w:r>
        <w:rPr>
          <w:rFonts w:cs="Arial"/>
        </w:rPr>
        <w:t xml:space="preserve">režimu formou </w:t>
      </w:r>
      <w:r w:rsidR="008943E8">
        <w:rPr>
          <w:rFonts w:cs="Arial"/>
        </w:rPr>
        <w:t>otevřeného</w:t>
      </w:r>
      <w:r>
        <w:rPr>
          <w:rFonts w:cs="Arial"/>
        </w:rPr>
        <w:t xml:space="preserve"> řízení</w:t>
      </w:r>
      <w:r>
        <w:t xml:space="preserve">, </w:t>
      </w:r>
      <w:r w:rsidRPr="009D4A2D">
        <w:t xml:space="preserve">s názvem </w:t>
      </w:r>
      <w:r>
        <w:t xml:space="preserve">veřejné zakázky </w:t>
      </w:r>
      <w:bookmarkStart w:id="0" w:name="_Hlk142893201"/>
      <w:r w:rsidRPr="000F27EB">
        <w:t>„</w:t>
      </w:r>
      <w:r w:rsidR="00153B47">
        <w:t>Instalace nových fotovoltaických elektráren Cerekvice n. Bystřicí, Potěhy, Loukov</w:t>
      </w:r>
      <w:bookmarkEnd w:id="0"/>
      <w:r w:rsidR="00153B47">
        <w:t>“</w:t>
      </w:r>
      <w:r w:rsidR="00A74628">
        <w:rPr>
          <w:iCs/>
        </w:rPr>
        <w:t xml:space="preserve"> (dále též „ZD“</w:t>
      </w:r>
      <w:r w:rsidR="005F1AA9">
        <w:rPr>
          <w:iCs/>
        </w:rPr>
        <w:t xml:space="preserve"> nebo zadávací dokumentace</w:t>
      </w:r>
      <w:r w:rsidR="00A74628">
        <w:rPr>
          <w:iCs/>
        </w:rPr>
        <w:t xml:space="preserve">) - </w:t>
      </w:r>
      <w:r w:rsidR="00A74628" w:rsidRPr="00A74628">
        <w:rPr>
          <w:iCs/>
        </w:rPr>
        <w:t>veškeré písemné dokumenty tvořící a obsahující zadávací podmínky zpřístupněné zadavatelem účastníkům zadávacího řízení k dané zakázce</w:t>
      </w:r>
    </w:p>
    <w:p w14:paraId="57EC9EB8" w14:textId="53DBC575" w:rsidR="009D4A2D" w:rsidRPr="00B93A35" w:rsidRDefault="009D4A2D" w:rsidP="009D4A2D">
      <w:r w:rsidRPr="009D4A2D">
        <w:rPr>
          <w:i/>
          <w:u w:val="single"/>
        </w:rPr>
        <w:t>zadavatel</w:t>
      </w:r>
      <w:r w:rsidRPr="00B93A35">
        <w:t xml:space="preserve"> – společnost ČEPRO, a.s. uvedená v čl. 1.1 této zadávací dokumentace</w:t>
      </w:r>
    </w:p>
    <w:p w14:paraId="57EC9EB9" w14:textId="5C495668" w:rsidR="00462E15" w:rsidRDefault="00462E15" w:rsidP="00462E15">
      <w:pPr>
        <w:tabs>
          <w:tab w:val="left" w:pos="2700"/>
        </w:tabs>
      </w:pPr>
      <w:r w:rsidRPr="009D4A2D">
        <w:rPr>
          <w:i/>
          <w:u w:val="single"/>
        </w:rPr>
        <w:t>zakázka</w:t>
      </w:r>
      <w:r>
        <w:rPr>
          <w:i/>
          <w:u w:val="single"/>
        </w:rPr>
        <w:t xml:space="preserve"> či veřejná zakázka</w:t>
      </w:r>
      <w:r>
        <w:rPr>
          <w:u w:val="single"/>
        </w:rPr>
        <w:t xml:space="preserve"> –</w:t>
      </w:r>
      <w:r w:rsidR="007226BF">
        <w:t xml:space="preserve"> nadlimitní </w:t>
      </w:r>
      <w:r w:rsidRPr="009D4A2D">
        <w:t xml:space="preserve">veřejná zakázka na </w:t>
      </w:r>
      <w:r w:rsidR="008D4FA7">
        <w:t>dodávku</w:t>
      </w:r>
      <w:r w:rsidRPr="009D4A2D">
        <w:t xml:space="preserve"> s názvem </w:t>
      </w:r>
      <w:r w:rsidR="00153B47" w:rsidRPr="000F27EB">
        <w:t>„</w:t>
      </w:r>
      <w:r w:rsidR="00153B47">
        <w:t>Instalace nových fotovoltaických elektráren Cerekvice n. Bystřicí, Potěhy, Loukov</w:t>
      </w:r>
      <w:r w:rsidRPr="00CD11C7">
        <w:t>“</w:t>
      </w:r>
      <w:r>
        <w:t xml:space="preserve"> </w:t>
      </w:r>
      <w:r w:rsidR="00C32B6C" w:rsidRPr="00C32B6C">
        <w:t xml:space="preserve">ve smyslu §§ 2 odst. 2 a 14 odst. </w:t>
      </w:r>
      <w:r w:rsidR="008D4FA7">
        <w:t>1</w:t>
      </w:r>
      <w:r w:rsidR="00C32B6C" w:rsidRPr="00C32B6C">
        <w:t xml:space="preserve"> a 25 zákona a dle podmínek uvedených v této zadávací dokumentaci </w:t>
      </w:r>
    </w:p>
    <w:p w14:paraId="57EC9EBA" w14:textId="007EA116" w:rsidR="00462E15" w:rsidRDefault="00462E15" w:rsidP="00462E15">
      <w:r w:rsidRPr="009D4A2D">
        <w:rPr>
          <w:i/>
          <w:u w:val="single"/>
        </w:rPr>
        <w:t>zákon</w:t>
      </w:r>
      <w:r w:rsidRPr="00B93A35">
        <w:t xml:space="preserve"> </w:t>
      </w:r>
      <w:r>
        <w:t>– zákon</w:t>
      </w:r>
      <w:r w:rsidRPr="009D4A2D">
        <w:t xml:space="preserve"> č. 13</w:t>
      </w:r>
      <w:r>
        <w:t>4</w:t>
      </w:r>
      <w:r w:rsidRPr="009D4A2D">
        <w:t>/20</w:t>
      </w:r>
      <w:r>
        <w:t>1</w:t>
      </w:r>
      <w:r w:rsidRPr="009D4A2D">
        <w:t>6 Sb., o </w:t>
      </w:r>
      <w:r>
        <w:t xml:space="preserve">zadávání </w:t>
      </w:r>
      <w:r w:rsidRPr="009D4A2D">
        <w:t>veřejných zakáz</w:t>
      </w:r>
      <w:r>
        <w:t>ek</w:t>
      </w:r>
      <w:r w:rsidRPr="009D4A2D">
        <w:t xml:space="preserve">, ve znění účinném ke dni zahájení </w:t>
      </w:r>
      <w:r>
        <w:t>zadávacího</w:t>
      </w:r>
      <w:r w:rsidRPr="009D4A2D">
        <w:t xml:space="preserve"> řízení</w:t>
      </w:r>
    </w:p>
    <w:p w14:paraId="14F6664B" w14:textId="02EBFCA5" w:rsidR="001B1035" w:rsidRDefault="001B1035" w:rsidP="00462E15">
      <w:r>
        <w:rPr>
          <w:rFonts w:cs="Arial"/>
        </w:rPr>
        <w:t xml:space="preserve">zákon č. 250/2021 </w:t>
      </w:r>
      <w:r w:rsidR="0055374F">
        <w:rPr>
          <w:rFonts w:cs="Arial"/>
        </w:rPr>
        <w:t xml:space="preserve">Sb. </w:t>
      </w:r>
      <w:r>
        <w:rPr>
          <w:rFonts w:cs="Arial"/>
        </w:rPr>
        <w:t xml:space="preserve">- </w:t>
      </w:r>
      <w:r w:rsidRPr="00D553CC">
        <w:rPr>
          <w:rFonts w:cs="Arial"/>
        </w:rPr>
        <w:t>zákon č. 250/2021 Sb., o bezpečnosti práce v souvislosti s provozem vyhrazených technických zařízení a o změně souvisejících zákonů, v platném znění</w:t>
      </w:r>
      <w:r>
        <w:rPr>
          <w:rFonts w:cs="Arial"/>
        </w:rPr>
        <w:t xml:space="preserve"> </w:t>
      </w:r>
    </w:p>
    <w:p w14:paraId="57EC9EBB" w14:textId="77777777" w:rsidR="00CB70FB" w:rsidRDefault="00CB70FB" w:rsidP="00CB70FB">
      <w:r>
        <w:tab/>
      </w:r>
      <w:r>
        <w:tab/>
      </w:r>
      <w:r>
        <w:tab/>
      </w:r>
      <w:r>
        <w:tab/>
      </w:r>
      <w:r>
        <w:tab/>
      </w:r>
    </w:p>
    <w:p w14:paraId="57EC9EBC" w14:textId="77777777" w:rsidR="00CB70FB" w:rsidRPr="00185D45" w:rsidRDefault="00CB70FB" w:rsidP="00185D45">
      <w:pPr>
        <w:pStyle w:val="02-ODST-2"/>
        <w:rPr>
          <w:b/>
        </w:rPr>
      </w:pPr>
      <w:r w:rsidRPr="00185D45">
        <w:rPr>
          <w:b/>
        </w:rPr>
        <w:t xml:space="preserve">Druh </w:t>
      </w:r>
      <w:r w:rsidR="00413CF8">
        <w:rPr>
          <w:b/>
        </w:rPr>
        <w:t xml:space="preserve">zadávacího </w:t>
      </w:r>
      <w:r w:rsidRPr="00185D45">
        <w:rPr>
          <w:b/>
        </w:rPr>
        <w:t>řízení</w:t>
      </w:r>
    </w:p>
    <w:p w14:paraId="20A4DE31" w14:textId="324802B6" w:rsidR="00925E90" w:rsidRPr="00925E90" w:rsidRDefault="00925E90" w:rsidP="00925E90">
      <w:pPr>
        <w:rPr>
          <w:rFonts w:cs="Arial"/>
        </w:rPr>
      </w:pPr>
      <w:r w:rsidRPr="00925E90">
        <w:rPr>
          <w:rFonts w:cs="Arial"/>
        </w:rPr>
        <w:t>Zadavatel zadává tuto zakázku v nadlimitním režimu postupem dle ustanovení § 56 zákona v otevřeném řízení za účelem uzavření smlouvy s jedním dodavatelem</w:t>
      </w:r>
      <w:r w:rsidR="00BF1C3F">
        <w:rPr>
          <w:rFonts w:cs="Arial"/>
        </w:rPr>
        <w:t xml:space="preserve">. </w:t>
      </w:r>
    </w:p>
    <w:p w14:paraId="6FECC9C7" w14:textId="77777777" w:rsidR="00925E90" w:rsidRPr="00925E90" w:rsidRDefault="00925E90" w:rsidP="00925E90">
      <w:pPr>
        <w:rPr>
          <w:rFonts w:cs="Arial"/>
        </w:rPr>
      </w:pPr>
      <w:r w:rsidRPr="00925E90">
        <w:rPr>
          <w:rFonts w:cs="Arial"/>
        </w:rPr>
        <w:t>Zadávací řízení formou otevřeného řízení dle § 56 zákona je zahájeno odesláním oznámení o zahájení zadávacího řízení k uveřejnění ve Věstníku veřejných zakázek a v Úředním věstníku Evropské Unie v souladu s § 212 zákona.</w:t>
      </w:r>
    </w:p>
    <w:p w14:paraId="6A05B82C" w14:textId="77777777" w:rsidR="00925E90" w:rsidRPr="00925E90" w:rsidRDefault="00925E90" w:rsidP="00925E90">
      <w:pPr>
        <w:rPr>
          <w:rFonts w:cs="Arial"/>
        </w:rPr>
      </w:pPr>
      <w:r w:rsidRPr="00925E90">
        <w:rPr>
          <w:rFonts w:cs="Arial"/>
        </w:rPr>
        <w:t xml:space="preserve">V oznámení otevřeného řízení – oznámení o zahájení řízení uveřejněném ve Věstníku veřejných zakázek a v Úředním věstníku Evropské Unie (dále též jen „oznámení“) oznamuje zadavatel neomezenému počtu dodavatelů svůj úmysl zadat zakázku v tomto druhu řízení, a tímto vyzývá dodavatele k podání nabídek k této zakázce.  </w:t>
      </w:r>
    </w:p>
    <w:p w14:paraId="78776AF0" w14:textId="77777777" w:rsidR="00925E90" w:rsidRPr="00925E90" w:rsidRDefault="00925E90" w:rsidP="00925E90">
      <w:pPr>
        <w:rPr>
          <w:rFonts w:cs="Arial"/>
        </w:rPr>
      </w:pPr>
      <w:r w:rsidRPr="00925E90">
        <w:rPr>
          <w:rFonts w:cs="Arial"/>
        </w:rPr>
        <w:t>Požadavky na zpracování a obsah nabídek dodavatelů, včetně požadavků na prokázání splnění kvalifikace a informací týkající se způsobu podání nabídek jsou uvedeny v této zadávací dokumentaci a jejích nedílných součástech.</w:t>
      </w:r>
    </w:p>
    <w:p w14:paraId="57EC9EC1" w14:textId="2E890764" w:rsidR="00B67FA9" w:rsidRDefault="00611BE3" w:rsidP="00CB70FB">
      <w:pPr>
        <w:rPr>
          <w:rStyle w:val="Hypertextovodkaz"/>
        </w:rPr>
      </w:pPr>
      <w:r w:rsidRPr="00611BE3">
        <w:lastRenderedPageBreak/>
        <w:t xml:space="preserve">Zadávací dokumentace je dostupná na </w:t>
      </w:r>
      <w:r w:rsidR="00153B47">
        <w:t>p</w:t>
      </w:r>
      <w:r w:rsidRPr="00611BE3">
        <w:t xml:space="preserve">rofilu </w:t>
      </w:r>
      <w:r w:rsidR="00153B47">
        <w:t>z</w:t>
      </w:r>
      <w:r w:rsidRPr="00611BE3">
        <w:t xml:space="preserve">adavatele: </w:t>
      </w:r>
      <w:hyperlink r:id="rId13" w:history="1">
        <w:r w:rsidRPr="00611BE3">
          <w:rPr>
            <w:rStyle w:val="Hypertextovodkaz"/>
          </w:rPr>
          <w:t>https://zakazky.ceproas.cz/</w:t>
        </w:r>
      </w:hyperlink>
    </w:p>
    <w:p w14:paraId="0B6BC256" w14:textId="77777777" w:rsidR="0055374F" w:rsidRDefault="0055374F" w:rsidP="00CB70FB"/>
    <w:p w14:paraId="57EC9EC2" w14:textId="5F49EDE3" w:rsidR="00CB70FB" w:rsidRDefault="00CB70FB" w:rsidP="0007031B">
      <w:pPr>
        <w:pStyle w:val="02-ODST-2"/>
        <w:rPr>
          <w:b/>
        </w:rPr>
      </w:pPr>
      <w:bookmarkStart w:id="1" w:name="_Ref341267335"/>
      <w:r w:rsidRPr="0007031B">
        <w:rPr>
          <w:b/>
        </w:rPr>
        <w:t>Vymezení předmětu zakázky</w:t>
      </w:r>
      <w:bookmarkEnd w:id="1"/>
    </w:p>
    <w:p w14:paraId="693E7534" w14:textId="77777777" w:rsidR="006C6D2A" w:rsidRDefault="006C6D2A" w:rsidP="006C6D2A">
      <w:pPr>
        <w:widowControl w:val="0"/>
        <w:tabs>
          <w:tab w:val="left" w:pos="3420"/>
        </w:tabs>
        <w:spacing w:before="0" w:line="276" w:lineRule="auto"/>
        <w:rPr>
          <w:rFonts w:eastAsia="Calibri" w:cs="Arial"/>
          <w:color w:val="000000"/>
          <w:lang w:eastAsia="ar-SA"/>
        </w:rPr>
      </w:pPr>
    </w:p>
    <w:p w14:paraId="51514790" w14:textId="77777777" w:rsidR="00153B47" w:rsidRDefault="00663556" w:rsidP="00153B47">
      <w:pPr>
        <w:widowControl w:val="0"/>
        <w:tabs>
          <w:tab w:val="left" w:pos="3420"/>
        </w:tabs>
        <w:spacing w:before="0" w:line="276" w:lineRule="auto"/>
        <w:rPr>
          <w:rFonts w:eastAsia="Calibri" w:cs="Arial"/>
          <w:color w:val="000000"/>
          <w:lang w:eastAsia="ar-SA"/>
        </w:rPr>
      </w:pPr>
      <w:r w:rsidRPr="002F358A">
        <w:rPr>
          <w:rFonts w:eastAsia="Calibri" w:cs="Arial"/>
          <w:color w:val="000000"/>
          <w:lang w:eastAsia="ar-SA"/>
        </w:rPr>
        <w:t>Předmětem plnění veřejné zakázky je výstavba, instalace a zapojení fotovoltaick</w:t>
      </w:r>
      <w:r w:rsidR="002F358A">
        <w:rPr>
          <w:rFonts w:eastAsia="Calibri" w:cs="Arial"/>
          <w:color w:val="000000"/>
          <w:lang w:eastAsia="ar-SA"/>
        </w:rPr>
        <w:t>ých</w:t>
      </w:r>
      <w:r w:rsidRPr="002F358A">
        <w:rPr>
          <w:rFonts w:eastAsia="Calibri" w:cs="Arial"/>
          <w:color w:val="000000"/>
          <w:lang w:eastAsia="ar-SA"/>
        </w:rPr>
        <w:t xml:space="preserve"> systém</w:t>
      </w:r>
      <w:r w:rsidR="002F358A">
        <w:rPr>
          <w:rFonts w:eastAsia="Calibri" w:cs="Arial"/>
          <w:color w:val="000000"/>
          <w:lang w:eastAsia="ar-SA"/>
        </w:rPr>
        <w:t>ů</w:t>
      </w:r>
    </w:p>
    <w:p w14:paraId="687D9860" w14:textId="77777777" w:rsidR="00153B47" w:rsidRDefault="00153B47">
      <w:pPr>
        <w:pStyle w:val="Odstavecseseznamem"/>
        <w:widowControl w:val="0"/>
        <w:numPr>
          <w:ilvl w:val="0"/>
          <w:numId w:val="17"/>
        </w:numPr>
        <w:tabs>
          <w:tab w:val="left" w:pos="3420"/>
        </w:tabs>
        <w:spacing w:before="0" w:line="276" w:lineRule="auto"/>
        <w:jc w:val="left"/>
        <w:rPr>
          <w:rFonts w:eastAsia="Calibri" w:cs="Arial"/>
          <w:lang w:eastAsia="ar-SA"/>
        </w:rPr>
      </w:pPr>
      <w:r>
        <w:rPr>
          <w:rFonts w:eastAsia="Calibri" w:cs="Arial"/>
          <w:color w:val="000000"/>
          <w:lang w:eastAsia="ar-SA"/>
        </w:rPr>
        <w:t xml:space="preserve">v areálu skladu Cerekvice nad Bystřicí o  výkonu </w:t>
      </w:r>
      <w:r>
        <w:rPr>
          <w:rFonts w:ascii="Arial Narrow" w:hAnsi="Arial Narrow"/>
          <w:color w:val="000000"/>
          <w:sz w:val="21"/>
          <w:szCs w:val="21"/>
        </w:rPr>
        <w:t xml:space="preserve">1 765,8 kWp </w:t>
      </w:r>
    </w:p>
    <w:p w14:paraId="354B7E28" w14:textId="0CA2AB67" w:rsidR="00153B47" w:rsidRDefault="00153B47">
      <w:pPr>
        <w:pStyle w:val="Odstavecseseznamem"/>
        <w:widowControl w:val="0"/>
        <w:numPr>
          <w:ilvl w:val="0"/>
          <w:numId w:val="17"/>
        </w:numPr>
        <w:tabs>
          <w:tab w:val="left" w:pos="3420"/>
        </w:tabs>
        <w:spacing w:before="0" w:line="276" w:lineRule="auto"/>
        <w:jc w:val="left"/>
        <w:rPr>
          <w:rFonts w:eastAsia="Calibri" w:cs="Arial"/>
          <w:lang w:eastAsia="ar-SA"/>
        </w:rPr>
      </w:pPr>
      <w:r>
        <w:rPr>
          <w:rFonts w:eastAsia="Calibri" w:cs="Arial"/>
          <w:color w:val="000000"/>
          <w:lang w:eastAsia="ar-SA"/>
        </w:rPr>
        <w:t xml:space="preserve">v areálu skladu  Potěhy o výkonu </w:t>
      </w:r>
      <w:r>
        <w:rPr>
          <w:rFonts w:ascii="Arial Narrow" w:hAnsi="Arial Narrow"/>
          <w:color w:val="000000"/>
          <w:sz w:val="21"/>
          <w:szCs w:val="21"/>
        </w:rPr>
        <w:t xml:space="preserve">4 257,54 kWp </w:t>
      </w:r>
    </w:p>
    <w:p w14:paraId="2C3391DC" w14:textId="77777777" w:rsidR="00153B47" w:rsidRDefault="00153B47">
      <w:pPr>
        <w:pStyle w:val="Odstavecseseznamem"/>
        <w:widowControl w:val="0"/>
        <w:numPr>
          <w:ilvl w:val="0"/>
          <w:numId w:val="17"/>
        </w:numPr>
        <w:tabs>
          <w:tab w:val="left" w:pos="3420"/>
        </w:tabs>
        <w:spacing w:before="0" w:line="276" w:lineRule="auto"/>
        <w:jc w:val="left"/>
        <w:rPr>
          <w:rFonts w:eastAsia="Calibri" w:cs="Arial"/>
          <w:lang w:eastAsia="ar-SA"/>
        </w:rPr>
      </w:pPr>
      <w:r>
        <w:rPr>
          <w:rFonts w:eastAsia="Calibri" w:cs="Arial"/>
          <w:color w:val="000000"/>
          <w:lang w:eastAsia="ar-SA"/>
        </w:rPr>
        <w:t xml:space="preserve">v areálu skladu Loukov o výkonu </w:t>
      </w:r>
      <w:r>
        <w:rPr>
          <w:rFonts w:ascii="Arial Narrow" w:hAnsi="Arial Narrow"/>
          <w:color w:val="000000"/>
          <w:sz w:val="21"/>
          <w:szCs w:val="21"/>
        </w:rPr>
        <w:t>4 120,2 kWp</w:t>
      </w:r>
    </w:p>
    <w:p w14:paraId="03DFDE94" w14:textId="77777777" w:rsidR="00663556" w:rsidRPr="00663556" w:rsidRDefault="00663556" w:rsidP="00663556">
      <w:pPr>
        <w:spacing w:before="0" w:line="276" w:lineRule="auto"/>
        <w:jc w:val="left"/>
        <w:rPr>
          <w:rFonts w:eastAsia="Calibri" w:cs="Arial"/>
          <w:color w:val="000000"/>
          <w:lang w:eastAsia="ar-SA"/>
        </w:rPr>
      </w:pPr>
    </w:p>
    <w:p w14:paraId="098017DC" w14:textId="77777777" w:rsidR="00153B47" w:rsidRPr="00EB30FD" w:rsidRDefault="00153B47" w:rsidP="00153B47">
      <w:pPr>
        <w:pStyle w:val="05-ODST-3"/>
        <w:rPr>
          <w:rFonts w:eastAsia="Calibri"/>
          <w:lang w:eastAsia="ar-SA"/>
        </w:rPr>
      </w:pPr>
      <w:r w:rsidRPr="00EB30FD">
        <w:rPr>
          <w:rFonts w:eastAsia="Calibri"/>
          <w:lang w:eastAsia="ar-SA"/>
        </w:rPr>
        <w:t>Podrobný popis a specifikace předmětu plnění jsou uvedeny</w:t>
      </w:r>
    </w:p>
    <w:p w14:paraId="121FF9D0" w14:textId="1701FA76" w:rsidR="00153B47" w:rsidRPr="008F4D94" w:rsidRDefault="00153B47" w:rsidP="008F4D94">
      <w:pPr>
        <w:pStyle w:val="Odstavecseseznamem"/>
        <w:widowControl w:val="0"/>
        <w:numPr>
          <w:ilvl w:val="0"/>
          <w:numId w:val="17"/>
        </w:numPr>
        <w:tabs>
          <w:tab w:val="left" w:pos="3420"/>
        </w:tabs>
        <w:spacing w:before="0" w:line="276" w:lineRule="auto"/>
        <w:jc w:val="left"/>
        <w:rPr>
          <w:rFonts w:eastAsia="Calibri" w:cs="Arial"/>
          <w:color w:val="000000"/>
          <w:lang w:eastAsia="ar-SA"/>
        </w:rPr>
      </w:pPr>
      <w:r w:rsidRPr="008F4D94">
        <w:rPr>
          <w:rFonts w:eastAsia="Calibri" w:cs="Arial"/>
          <w:color w:val="000000"/>
          <w:lang w:eastAsia="ar-SA"/>
        </w:rPr>
        <w:t xml:space="preserve">v návrhu smlouvy o </w:t>
      </w:r>
      <w:r w:rsidR="00323132" w:rsidRPr="008F4D94">
        <w:rPr>
          <w:rFonts w:eastAsia="Calibri" w:cs="Arial"/>
          <w:color w:val="000000"/>
          <w:lang w:eastAsia="ar-SA"/>
        </w:rPr>
        <w:t xml:space="preserve">dodání a instalaci </w:t>
      </w:r>
      <w:proofErr w:type="gramStart"/>
      <w:r w:rsidR="00323132" w:rsidRPr="008F4D94">
        <w:rPr>
          <w:rFonts w:eastAsia="Calibri" w:cs="Arial"/>
          <w:color w:val="000000"/>
          <w:lang w:eastAsia="ar-SA"/>
        </w:rPr>
        <w:t xml:space="preserve">FVE </w:t>
      </w:r>
      <w:r w:rsidRPr="008F4D94">
        <w:rPr>
          <w:rFonts w:eastAsia="Calibri" w:cs="Arial"/>
          <w:color w:val="000000"/>
          <w:lang w:eastAsia="ar-SA"/>
        </w:rPr>
        <w:t xml:space="preserve"> (</w:t>
      </w:r>
      <w:proofErr w:type="gramEnd"/>
      <w:r w:rsidRPr="008F4D94">
        <w:rPr>
          <w:rFonts w:eastAsia="Calibri" w:cs="Arial"/>
          <w:color w:val="000000"/>
          <w:lang w:eastAsia="ar-SA"/>
        </w:rPr>
        <w:t xml:space="preserve">příloha č. 5 této ZD) </w:t>
      </w:r>
    </w:p>
    <w:p w14:paraId="6FBF5E73" w14:textId="73FCC2ED" w:rsidR="00153B47" w:rsidRPr="008F4D94" w:rsidRDefault="00153B47" w:rsidP="008F4D94">
      <w:pPr>
        <w:pStyle w:val="Odstavecseseznamem"/>
        <w:widowControl w:val="0"/>
        <w:numPr>
          <w:ilvl w:val="0"/>
          <w:numId w:val="17"/>
        </w:numPr>
        <w:tabs>
          <w:tab w:val="left" w:pos="3420"/>
        </w:tabs>
        <w:spacing w:before="0" w:line="276" w:lineRule="auto"/>
        <w:jc w:val="left"/>
        <w:rPr>
          <w:rFonts w:eastAsia="Calibri" w:cs="Arial"/>
          <w:color w:val="000000"/>
          <w:lang w:eastAsia="ar-SA"/>
        </w:rPr>
      </w:pPr>
      <w:r w:rsidRPr="008F4D94">
        <w:rPr>
          <w:rFonts w:eastAsia="Calibri" w:cs="Arial"/>
          <w:color w:val="000000"/>
          <w:lang w:eastAsia="ar-SA"/>
        </w:rPr>
        <w:t>v minimálních technických požadavcích (příloha č. 6a pro FVE Cerekvice nad Bystřicí, příloha č. 6b pro FVE Potěhy a příloha č. 6c pro FVE Loukov této ZD)</w:t>
      </w:r>
    </w:p>
    <w:p w14:paraId="1B976355" w14:textId="5700D653" w:rsidR="00153B47" w:rsidRPr="008F4D94" w:rsidRDefault="000933EC" w:rsidP="008F4D94">
      <w:pPr>
        <w:pStyle w:val="Odstavecseseznamem"/>
        <w:widowControl w:val="0"/>
        <w:numPr>
          <w:ilvl w:val="0"/>
          <w:numId w:val="17"/>
        </w:numPr>
        <w:tabs>
          <w:tab w:val="left" w:pos="3420"/>
        </w:tabs>
        <w:spacing w:before="0" w:line="276" w:lineRule="auto"/>
        <w:jc w:val="left"/>
        <w:rPr>
          <w:rFonts w:eastAsia="Calibri" w:cs="Arial"/>
          <w:color w:val="000000"/>
          <w:lang w:eastAsia="ar-SA"/>
        </w:rPr>
      </w:pPr>
      <w:r w:rsidRPr="008F4D94">
        <w:rPr>
          <w:rFonts w:eastAsia="Calibri" w:cs="Arial"/>
          <w:color w:val="000000"/>
          <w:lang w:eastAsia="ar-SA"/>
        </w:rPr>
        <w:t>v</w:t>
      </w:r>
      <w:r w:rsidR="00153B47" w:rsidRPr="008F4D94">
        <w:rPr>
          <w:rFonts w:eastAsia="Calibri" w:cs="Arial"/>
          <w:color w:val="000000"/>
          <w:lang w:eastAsia="ar-SA"/>
        </w:rPr>
        <w:t xml:space="preserve"> projektové dokumentaci ve stupni pro provedení stavby (příloha č. 7a pro FVE Cerekvice nad Bystřicí, příloha č. 7b pro FVE Potěhy a příloha č. 7c pro FVE Loukov této ZD)</w:t>
      </w:r>
    </w:p>
    <w:p w14:paraId="05421BDB" w14:textId="365B1D5B" w:rsidR="00153B47" w:rsidRPr="008F4D94" w:rsidRDefault="000933EC" w:rsidP="008F4D94">
      <w:pPr>
        <w:pStyle w:val="Odstavecseseznamem"/>
        <w:widowControl w:val="0"/>
        <w:numPr>
          <w:ilvl w:val="0"/>
          <w:numId w:val="17"/>
        </w:numPr>
        <w:tabs>
          <w:tab w:val="left" w:pos="3420"/>
        </w:tabs>
        <w:spacing w:before="0" w:line="276" w:lineRule="auto"/>
        <w:jc w:val="left"/>
        <w:rPr>
          <w:rFonts w:eastAsia="Calibri" w:cs="Arial"/>
          <w:color w:val="000000"/>
          <w:lang w:eastAsia="ar-SA"/>
        </w:rPr>
      </w:pPr>
      <w:r w:rsidRPr="008F4D94">
        <w:rPr>
          <w:rFonts w:eastAsia="Calibri" w:cs="Arial"/>
          <w:color w:val="000000"/>
          <w:lang w:eastAsia="ar-SA"/>
        </w:rPr>
        <w:t>ú</w:t>
      </w:r>
      <w:r w:rsidR="00153B47" w:rsidRPr="008F4D94">
        <w:rPr>
          <w:rFonts w:eastAsia="Calibri" w:cs="Arial"/>
          <w:color w:val="000000"/>
          <w:lang w:eastAsia="ar-SA"/>
        </w:rPr>
        <w:t xml:space="preserve">častník ve své nabídce </w:t>
      </w:r>
      <w:proofErr w:type="gramStart"/>
      <w:r w:rsidR="00153B47" w:rsidRPr="008F4D94">
        <w:rPr>
          <w:rFonts w:eastAsia="Calibri" w:cs="Arial"/>
          <w:color w:val="000000"/>
          <w:lang w:eastAsia="ar-SA"/>
        </w:rPr>
        <w:t>předloží</w:t>
      </w:r>
      <w:proofErr w:type="gramEnd"/>
      <w:r w:rsidR="00153B47" w:rsidRPr="008F4D94">
        <w:rPr>
          <w:rFonts w:eastAsia="Calibri" w:cs="Arial"/>
          <w:color w:val="000000"/>
          <w:lang w:eastAsia="ar-SA"/>
        </w:rPr>
        <w:t xml:space="preserve"> řádně oceněný výkaz výměr (příloha č. 8a pro FVE Cerekvice nad Bystřicí, příloha č. 8b pro FVE Potěhy a příloha č. 8c pro FVE Loukov této ZD)</w:t>
      </w:r>
    </w:p>
    <w:p w14:paraId="45BD4509" w14:textId="77777777" w:rsidR="00663556" w:rsidRPr="00663556" w:rsidRDefault="00663556" w:rsidP="00663556">
      <w:pPr>
        <w:tabs>
          <w:tab w:val="left" w:pos="3420"/>
        </w:tabs>
        <w:spacing w:before="0" w:line="276" w:lineRule="auto"/>
        <w:rPr>
          <w:rFonts w:cs="Arial"/>
          <w:highlight w:val="yellow"/>
          <w:lang w:eastAsia="ar-SA"/>
        </w:rPr>
      </w:pPr>
    </w:p>
    <w:p w14:paraId="090E4DEE" w14:textId="575AAAFC" w:rsidR="00663556" w:rsidRPr="00663556" w:rsidRDefault="00663556" w:rsidP="005931EE">
      <w:pPr>
        <w:pStyle w:val="05-ODST-3"/>
        <w:rPr>
          <w:rFonts w:eastAsia="Calibri"/>
          <w:lang w:eastAsia="ar-SA"/>
        </w:rPr>
      </w:pPr>
      <w:r w:rsidRPr="00663556">
        <w:rPr>
          <w:rFonts w:eastAsia="Calibri"/>
          <w:lang w:eastAsia="ar-SA"/>
        </w:rPr>
        <w:t xml:space="preserve">Předmětem veřejné zakázky je dodávka nového zařízení, které nebylo předmětem odpisu, tedy </w:t>
      </w:r>
      <w:r w:rsidR="000933EC">
        <w:rPr>
          <w:rFonts w:eastAsia="Calibri"/>
          <w:lang w:eastAsia="ar-SA"/>
        </w:rPr>
        <w:t>z</w:t>
      </w:r>
      <w:r w:rsidRPr="00663556">
        <w:rPr>
          <w:rFonts w:eastAsia="Calibri"/>
          <w:lang w:eastAsia="ar-SA"/>
        </w:rPr>
        <w:t xml:space="preserve">adavatel bude prvním uživatelem tohoto zařízení. Nesmí se jednat o repasované zařízení nebo zařízení, které již bylo používáno u jiných subjektů. Předmět veřejné zakázky bude </w:t>
      </w:r>
      <w:r w:rsidR="000933EC">
        <w:rPr>
          <w:rFonts w:eastAsia="Calibri"/>
          <w:lang w:eastAsia="ar-SA"/>
        </w:rPr>
        <w:t>d</w:t>
      </w:r>
      <w:r w:rsidRPr="00663556">
        <w:rPr>
          <w:rFonts w:eastAsia="Calibri"/>
          <w:lang w:eastAsia="ar-SA"/>
        </w:rPr>
        <w:t xml:space="preserve">odavatelem realizován v souladu s obecně závaznými právními předpisy, platnými ČSN a předpisy týkajícími se bezpečnosti práce a technických zařízení. V případě, že v průběhu plnění veřejné zakázky nabude platnosti a účinnosti novela některého z výše uvedených předpisů, popř. nabude v platnosti a účinnosti jiný právní předpis vztahující se k předmětu plnění veřejné zakázky, je </w:t>
      </w:r>
      <w:r w:rsidR="000933EC">
        <w:rPr>
          <w:rFonts w:eastAsia="Calibri"/>
          <w:lang w:eastAsia="ar-SA"/>
        </w:rPr>
        <w:t>d</w:t>
      </w:r>
      <w:r w:rsidRPr="00663556">
        <w:rPr>
          <w:rFonts w:eastAsia="Calibri"/>
          <w:lang w:eastAsia="ar-SA"/>
        </w:rPr>
        <w:t>odavatel povinen při realizaci veřejné zakázky se řídit těmito novými právními předpisy a návody (postupy).</w:t>
      </w:r>
    </w:p>
    <w:p w14:paraId="04D046E8" w14:textId="77777777" w:rsidR="00663556" w:rsidRPr="00663556" w:rsidRDefault="00663556" w:rsidP="00663556">
      <w:pPr>
        <w:tabs>
          <w:tab w:val="left" w:pos="3420"/>
        </w:tabs>
        <w:spacing w:before="0" w:line="276" w:lineRule="auto"/>
        <w:rPr>
          <w:rFonts w:cs="Arial"/>
          <w:color w:val="000000"/>
          <w:lang w:eastAsia="ar-SA"/>
        </w:rPr>
      </w:pPr>
    </w:p>
    <w:p w14:paraId="453CE289" w14:textId="1A27543E" w:rsidR="00663556" w:rsidRPr="00663556" w:rsidRDefault="00663556" w:rsidP="003F16F9">
      <w:pPr>
        <w:widowControl w:val="0"/>
        <w:tabs>
          <w:tab w:val="left" w:pos="3420"/>
        </w:tabs>
        <w:spacing w:before="0" w:line="276" w:lineRule="auto"/>
        <w:jc w:val="left"/>
        <w:rPr>
          <w:rFonts w:eastAsia="Calibri" w:cs="Arial"/>
          <w:b/>
          <w:lang w:eastAsia="ar-SA"/>
        </w:rPr>
      </w:pPr>
      <w:r w:rsidRPr="00663556">
        <w:rPr>
          <w:rFonts w:eastAsia="Calibri" w:cs="Arial"/>
          <w:b/>
          <w:lang w:eastAsia="ar-SA"/>
        </w:rPr>
        <w:t>Jsou-li v </w:t>
      </w:r>
      <w:r w:rsidR="000933EC">
        <w:rPr>
          <w:rFonts w:eastAsia="Calibri" w:cs="Arial"/>
          <w:b/>
          <w:lang w:eastAsia="ar-SA"/>
        </w:rPr>
        <w:t>z</w:t>
      </w:r>
      <w:r w:rsidRPr="00663556">
        <w:rPr>
          <w:rFonts w:eastAsia="Calibri" w:cs="Arial"/>
          <w:b/>
          <w:lang w:eastAsia="ar-SA"/>
        </w:rPr>
        <w:t xml:space="preserve">adávací dokumentaci nebo jejich přílohách uvedeny konkrétní obchodní názvy, jedná se pouze o vymezení požadovaného standardu a </w:t>
      </w:r>
      <w:r w:rsidR="000933EC">
        <w:rPr>
          <w:rFonts w:eastAsia="Calibri" w:cs="Arial"/>
          <w:b/>
          <w:lang w:eastAsia="ar-SA"/>
        </w:rPr>
        <w:t>z</w:t>
      </w:r>
      <w:r w:rsidRPr="00663556">
        <w:rPr>
          <w:rFonts w:eastAsia="Calibri" w:cs="Arial"/>
          <w:b/>
          <w:lang w:eastAsia="ar-SA"/>
        </w:rPr>
        <w:t xml:space="preserve">adavatel umožňuje i jiné technicky a kvalitativně srovnatelné řešení, přičemž nesmí dojít ke zhoršení požadovaných parametrů technického řešení. </w:t>
      </w:r>
    </w:p>
    <w:p w14:paraId="1EED3627" w14:textId="77777777" w:rsidR="003F16F9" w:rsidRDefault="003F16F9" w:rsidP="003F16F9">
      <w:pPr>
        <w:widowControl w:val="0"/>
        <w:tabs>
          <w:tab w:val="left" w:pos="3420"/>
        </w:tabs>
        <w:spacing w:before="0" w:line="276" w:lineRule="auto"/>
        <w:jc w:val="left"/>
        <w:rPr>
          <w:rFonts w:eastAsia="Calibri" w:cs="Arial"/>
          <w:b/>
          <w:sz w:val="21"/>
          <w:szCs w:val="21"/>
          <w:lang w:eastAsia="ar-SA"/>
        </w:rPr>
      </w:pPr>
    </w:p>
    <w:p w14:paraId="57EC9EF5" w14:textId="77777777" w:rsidR="00F151DE" w:rsidRPr="008707AE" w:rsidRDefault="008707AE" w:rsidP="008707AE">
      <w:pPr>
        <w:pStyle w:val="02-ODST-2"/>
        <w:rPr>
          <w:b/>
        </w:rPr>
      </w:pPr>
      <w:r w:rsidRPr="008707AE">
        <w:rPr>
          <w:b/>
        </w:rPr>
        <w:t xml:space="preserve">Klasifikace předmětu </w:t>
      </w:r>
      <w:r w:rsidR="004A2404">
        <w:rPr>
          <w:b/>
        </w:rPr>
        <w:t xml:space="preserve">veřejné </w:t>
      </w:r>
      <w:r w:rsidRPr="008707AE">
        <w:rPr>
          <w:b/>
        </w:rPr>
        <w:t>zakázky</w:t>
      </w:r>
    </w:p>
    <w:p w14:paraId="57EC9EF6" w14:textId="2277523B" w:rsidR="00CB70FB" w:rsidRDefault="004A2404" w:rsidP="00CB70FB">
      <w:r>
        <w:rPr>
          <w:b/>
          <w:bCs/>
          <w:color w:val="000000"/>
        </w:rPr>
        <w:t>Kód podle hlavního slovníku jednotného klasifikačního systému</w:t>
      </w:r>
      <w:r>
        <w:t xml:space="preserve">: </w:t>
      </w:r>
    </w:p>
    <w:p w14:paraId="569A74C1" w14:textId="77777777" w:rsidR="002D17BE" w:rsidRDefault="002D17BE" w:rsidP="00CB70FB"/>
    <w:tbl>
      <w:tblPr>
        <w:tblStyle w:val="ListTable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7787"/>
      </w:tblGrid>
      <w:tr w:rsidR="002D17BE" w:rsidRPr="0018056C" w14:paraId="5AB13697" w14:textId="77777777" w:rsidTr="00D312E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59" w:type="dxa"/>
          </w:tcPr>
          <w:p w14:paraId="793AC199" w14:textId="77777777" w:rsidR="002D17BE" w:rsidRPr="0018056C" w:rsidRDefault="002D17BE" w:rsidP="005237F7">
            <w:r w:rsidRPr="0018056C">
              <w:rPr>
                <w:b w:val="0"/>
              </w:rPr>
              <w:t>Kód CPV</w:t>
            </w:r>
          </w:p>
        </w:tc>
        <w:tc>
          <w:tcPr>
            <w:tcW w:w="7787" w:type="dxa"/>
          </w:tcPr>
          <w:p w14:paraId="5E22089C" w14:textId="77777777" w:rsidR="002D17BE" w:rsidRPr="0018056C" w:rsidRDefault="002D17BE" w:rsidP="005237F7">
            <w:pPr>
              <w:cnfStyle w:val="100000000000" w:firstRow="1" w:lastRow="0" w:firstColumn="0" w:lastColumn="0" w:oddVBand="0" w:evenVBand="0" w:oddHBand="0" w:evenHBand="0" w:firstRowFirstColumn="0" w:firstRowLastColumn="0" w:lastRowFirstColumn="0" w:lastRowLastColumn="0"/>
            </w:pPr>
            <w:r w:rsidRPr="0018056C">
              <w:rPr>
                <w:b w:val="0"/>
              </w:rPr>
              <w:t>Název</w:t>
            </w:r>
          </w:p>
        </w:tc>
      </w:tr>
      <w:tr w:rsidR="002D17BE" w:rsidRPr="0018056C" w14:paraId="08763681" w14:textId="77777777" w:rsidTr="003F16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Borders>
              <w:bottom w:val="single" w:sz="4" w:space="0" w:color="auto"/>
            </w:tcBorders>
          </w:tcPr>
          <w:p w14:paraId="5B882A9A" w14:textId="505F8F62" w:rsidR="002D17BE" w:rsidRPr="0018056C" w:rsidRDefault="00663556" w:rsidP="005237F7">
            <w:r w:rsidRPr="00663556">
              <w:t xml:space="preserve">09331200-0   </w:t>
            </w:r>
          </w:p>
        </w:tc>
        <w:tc>
          <w:tcPr>
            <w:tcW w:w="7787" w:type="dxa"/>
            <w:tcBorders>
              <w:bottom w:val="single" w:sz="4" w:space="0" w:color="auto"/>
            </w:tcBorders>
          </w:tcPr>
          <w:p w14:paraId="11D7376E" w14:textId="524FD95D" w:rsidR="002D17BE" w:rsidRPr="0018056C" w:rsidRDefault="002D17BE" w:rsidP="005237F7">
            <w:pPr>
              <w:cnfStyle w:val="000000100000" w:firstRow="0" w:lastRow="0" w:firstColumn="0" w:lastColumn="0" w:oddVBand="0" w:evenVBand="0" w:oddHBand="1" w:evenHBand="0" w:firstRowFirstColumn="0" w:firstRowLastColumn="0" w:lastRowFirstColumn="0" w:lastRowLastColumn="0"/>
            </w:pPr>
            <w:r>
              <w:t xml:space="preserve"> </w:t>
            </w:r>
            <w:r w:rsidR="00663556" w:rsidRPr="00663556">
              <w:t>Solární fotovoltaické moduly</w:t>
            </w:r>
          </w:p>
        </w:tc>
      </w:tr>
      <w:tr w:rsidR="00D312E5" w:rsidRPr="0018056C" w14:paraId="6472EC6C" w14:textId="77777777" w:rsidTr="003F16F9">
        <w:tblPrEx>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PrEx>
        <w:tc>
          <w:tcPr>
            <w:cnfStyle w:val="001000000000" w:firstRow="0" w:lastRow="0" w:firstColumn="1" w:lastColumn="0" w:oddVBand="0" w:evenVBand="0" w:oddHBand="0" w:evenHBand="0" w:firstRowFirstColumn="0" w:firstRowLastColumn="0" w:lastRowFirstColumn="0" w:lastRowLastColumn="0"/>
            <w:tcW w:w="1559" w:type="dxa"/>
            <w:tcBorders>
              <w:top w:val="single" w:sz="4" w:space="0" w:color="auto"/>
              <w:left w:val="single" w:sz="4" w:space="0" w:color="auto"/>
              <w:bottom w:val="single" w:sz="4" w:space="0" w:color="auto"/>
              <w:right w:val="single" w:sz="4" w:space="0" w:color="auto"/>
            </w:tcBorders>
          </w:tcPr>
          <w:p w14:paraId="558AB4E7" w14:textId="00968BFB" w:rsidR="00D312E5" w:rsidRPr="0018056C" w:rsidRDefault="00663556" w:rsidP="001D7EAD">
            <w:r w:rsidRPr="00663556">
              <w:t xml:space="preserve">09332000-5   </w:t>
            </w:r>
          </w:p>
        </w:tc>
        <w:tc>
          <w:tcPr>
            <w:tcW w:w="7787" w:type="dxa"/>
            <w:tcBorders>
              <w:top w:val="single" w:sz="4" w:space="0" w:color="auto"/>
              <w:left w:val="single" w:sz="4" w:space="0" w:color="auto"/>
              <w:bottom w:val="single" w:sz="4" w:space="0" w:color="auto"/>
              <w:right w:val="single" w:sz="4" w:space="0" w:color="auto"/>
            </w:tcBorders>
          </w:tcPr>
          <w:p w14:paraId="454ADFA7" w14:textId="27C870B1" w:rsidR="00D312E5" w:rsidRPr="0018056C" w:rsidRDefault="00D312E5" w:rsidP="001D7EAD">
            <w:pPr>
              <w:cnfStyle w:val="000000000000" w:firstRow="0" w:lastRow="0" w:firstColumn="0" w:lastColumn="0" w:oddVBand="0" w:evenVBand="0" w:oddHBand="0" w:evenHBand="0" w:firstRowFirstColumn="0" w:firstRowLastColumn="0" w:lastRowFirstColumn="0" w:lastRowLastColumn="0"/>
            </w:pPr>
            <w:r>
              <w:t xml:space="preserve"> </w:t>
            </w:r>
            <w:r w:rsidR="00663556" w:rsidRPr="00663556">
              <w:t>Instalace a montáž solárních zařízení</w:t>
            </w:r>
          </w:p>
        </w:tc>
      </w:tr>
    </w:tbl>
    <w:p w14:paraId="4680DF3B" w14:textId="77777777" w:rsidR="006C6D2A" w:rsidRDefault="006C6D2A" w:rsidP="006C6D2A">
      <w:pPr>
        <w:pStyle w:val="05-ODST-3"/>
        <w:numPr>
          <w:ilvl w:val="0"/>
          <w:numId w:val="0"/>
        </w:numPr>
        <w:ind w:left="1134"/>
      </w:pPr>
    </w:p>
    <w:p w14:paraId="19CD4FEA" w14:textId="18927AE2" w:rsidR="000C15A5" w:rsidRPr="000933EC" w:rsidRDefault="000C15A5" w:rsidP="000933EC">
      <w:pPr>
        <w:pStyle w:val="02-ODST-2"/>
        <w:rPr>
          <w:b/>
          <w:bCs/>
        </w:rPr>
      </w:pPr>
      <w:r w:rsidRPr="000933EC">
        <w:rPr>
          <w:b/>
          <w:bCs/>
        </w:rPr>
        <w:t>Přepokládaná hodnota veřejné zakázky</w:t>
      </w:r>
    </w:p>
    <w:p w14:paraId="19005F37" w14:textId="11109002" w:rsidR="0022075A" w:rsidRDefault="000C15A5" w:rsidP="000C15A5">
      <w:pPr>
        <w:rPr>
          <w:rFonts w:cs="Arial"/>
          <w:b/>
          <w:color w:val="000000"/>
        </w:rPr>
      </w:pPr>
      <w:r w:rsidRPr="00A42474">
        <w:rPr>
          <w:rFonts w:cs="Arial"/>
          <w:bCs/>
          <w:color w:val="000000"/>
        </w:rPr>
        <w:t xml:space="preserve">Předpokládaná hodnota </w:t>
      </w:r>
      <w:r w:rsidR="00C81B6F">
        <w:rPr>
          <w:rFonts w:cs="Arial"/>
          <w:bCs/>
          <w:color w:val="000000"/>
        </w:rPr>
        <w:t>zakázky</w:t>
      </w:r>
      <w:r>
        <w:rPr>
          <w:rFonts w:cs="Arial"/>
          <w:bCs/>
          <w:color w:val="000000"/>
        </w:rPr>
        <w:t xml:space="preserve"> </w:t>
      </w:r>
      <w:r w:rsidRPr="00A42474">
        <w:rPr>
          <w:rFonts w:cs="Arial"/>
          <w:bCs/>
          <w:color w:val="000000"/>
        </w:rPr>
        <w:t>činí částku ve výši</w:t>
      </w:r>
      <w:r>
        <w:rPr>
          <w:rFonts w:cs="Arial"/>
          <w:bCs/>
          <w:color w:val="000000"/>
        </w:rPr>
        <w:t xml:space="preserve"> </w:t>
      </w:r>
      <w:r w:rsidR="00C81B6F" w:rsidRPr="00C81B6F">
        <w:rPr>
          <w:rFonts w:cs="Arial"/>
          <w:b/>
          <w:color w:val="000000"/>
        </w:rPr>
        <w:t>2</w:t>
      </w:r>
      <w:r w:rsidR="003C0316">
        <w:rPr>
          <w:rFonts w:cs="Arial"/>
          <w:b/>
          <w:color w:val="000000"/>
        </w:rPr>
        <w:t>5</w:t>
      </w:r>
      <w:r w:rsidR="00E95018">
        <w:rPr>
          <w:rFonts w:cs="Arial"/>
          <w:b/>
          <w:color w:val="000000"/>
        </w:rPr>
        <w:t>0.000.000</w:t>
      </w:r>
      <w:r w:rsidRPr="00C81B6F">
        <w:rPr>
          <w:rFonts w:cs="Arial"/>
          <w:b/>
          <w:color w:val="000000"/>
        </w:rPr>
        <w:t>,00</w:t>
      </w:r>
      <w:r w:rsidRPr="00A42474">
        <w:rPr>
          <w:rFonts w:cs="Arial"/>
          <w:bCs/>
          <w:color w:val="000000"/>
        </w:rPr>
        <w:t xml:space="preserve"> CZK (slovy: </w:t>
      </w:r>
      <w:proofErr w:type="spellStart"/>
      <w:r w:rsidR="00F836E3">
        <w:rPr>
          <w:rFonts w:cs="Arial"/>
          <w:bCs/>
          <w:color w:val="000000"/>
        </w:rPr>
        <w:t>dvěstě</w:t>
      </w:r>
      <w:r w:rsidR="003C0316">
        <w:rPr>
          <w:rFonts w:cs="Arial"/>
          <w:bCs/>
          <w:color w:val="000000"/>
        </w:rPr>
        <w:t>padesát</w:t>
      </w:r>
      <w:r w:rsidR="00D37F7D">
        <w:rPr>
          <w:rFonts w:cs="Arial"/>
          <w:bCs/>
          <w:color w:val="000000"/>
        </w:rPr>
        <w:t>milonů</w:t>
      </w:r>
      <w:proofErr w:type="spellEnd"/>
      <w:r w:rsidR="00D37F7D">
        <w:rPr>
          <w:rFonts w:cs="Arial"/>
          <w:bCs/>
          <w:color w:val="000000"/>
        </w:rPr>
        <w:t xml:space="preserve"> korun </w:t>
      </w:r>
      <w:proofErr w:type="gramStart"/>
      <w:r w:rsidR="00D37F7D">
        <w:rPr>
          <w:rFonts w:cs="Arial"/>
          <w:bCs/>
          <w:color w:val="000000"/>
        </w:rPr>
        <w:t xml:space="preserve">českých </w:t>
      </w:r>
      <w:r w:rsidRPr="00A42474">
        <w:rPr>
          <w:rFonts w:cs="Arial"/>
          <w:bCs/>
          <w:color w:val="000000"/>
        </w:rPr>
        <w:t>)</w:t>
      </w:r>
      <w:proofErr w:type="gramEnd"/>
      <w:r w:rsidRPr="00A42474">
        <w:rPr>
          <w:rFonts w:cs="Arial"/>
          <w:bCs/>
          <w:color w:val="000000"/>
        </w:rPr>
        <w:t xml:space="preserve"> </w:t>
      </w:r>
      <w:r w:rsidR="0022075A">
        <w:rPr>
          <w:rFonts w:cs="Arial"/>
          <w:b/>
          <w:color w:val="000000"/>
        </w:rPr>
        <w:t>bez DPH.</w:t>
      </w:r>
    </w:p>
    <w:p w14:paraId="48EC0E4A" w14:textId="77777777" w:rsidR="000933EC" w:rsidRPr="00A42474" w:rsidRDefault="000933EC" w:rsidP="000C15A5">
      <w:pPr>
        <w:rPr>
          <w:rFonts w:cs="Arial"/>
          <w:bCs/>
          <w:color w:val="000000"/>
        </w:rPr>
      </w:pPr>
    </w:p>
    <w:p w14:paraId="57EC9EF9" w14:textId="35ED82E5" w:rsidR="00CB70FB" w:rsidRPr="000933EC" w:rsidRDefault="00CB70FB" w:rsidP="000933EC">
      <w:pPr>
        <w:pStyle w:val="02-ODST-2"/>
        <w:numPr>
          <w:ilvl w:val="1"/>
          <w:numId w:val="3"/>
        </w:numPr>
        <w:rPr>
          <w:b/>
        </w:rPr>
      </w:pPr>
      <w:r w:rsidRPr="000933EC">
        <w:rPr>
          <w:b/>
        </w:rPr>
        <w:t xml:space="preserve">Doba </w:t>
      </w:r>
      <w:r w:rsidR="00AE2B45" w:rsidRPr="000933EC">
        <w:rPr>
          <w:b/>
        </w:rPr>
        <w:t xml:space="preserve">a místo </w:t>
      </w:r>
      <w:r w:rsidRPr="000933EC">
        <w:rPr>
          <w:b/>
        </w:rPr>
        <w:t>plnění zakázky</w:t>
      </w:r>
    </w:p>
    <w:p w14:paraId="08D9CA80" w14:textId="77777777" w:rsidR="00EB30FD" w:rsidRDefault="00EB30FD" w:rsidP="00EB30FD">
      <w:pPr>
        <w:pStyle w:val="05-ODST-3"/>
        <w:numPr>
          <w:ilvl w:val="0"/>
          <w:numId w:val="0"/>
        </w:numPr>
        <w:ind w:left="1134"/>
      </w:pPr>
    </w:p>
    <w:p w14:paraId="57EC9EFA" w14:textId="2960FD15" w:rsidR="00CB70FB" w:rsidRDefault="00042379" w:rsidP="00042379">
      <w:pPr>
        <w:pStyle w:val="05-ODST-3"/>
      </w:pPr>
      <w:r>
        <w:t>Doba plnění</w:t>
      </w:r>
    </w:p>
    <w:p w14:paraId="736C6B9A" w14:textId="7D7DE9C3" w:rsidR="000933EC" w:rsidRPr="000933EC" w:rsidRDefault="000933EC" w:rsidP="4A8564B7">
      <w:pPr>
        <w:rPr>
          <w:rFonts w:cs="Arial"/>
          <w:color w:val="000000"/>
        </w:rPr>
      </w:pPr>
      <w:r w:rsidRPr="4A8564B7">
        <w:rPr>
          <w:rFonts w:cs="Arial"/>
          <w:color w:val="000000" w:themeColor="text1"/>
        </w:rPr>
        <w:t xml:space="preserve">Předpokládaný termín zahájení plnění veřejné zakázky: ihned po podpisu smlouvy, přičemž podpis smlouvy se předpokládá ke dni 1. </w:t>
      </w:r>
      <w:del w:id="2" w:author="Hošková Lenka" w:date="2024-01-15T12:03:00Z">
        <w:r w:rsidR="00F51946" w:rsidDel="00F95874">
          <w:rPr>
            <w:rFonts w:cs="Arial"/>
            <w:color w:val="000000" w:themeColor="text1"/>
          </w:rPr>
          <w:delText>3</w:delText>
        </w:r>
      </w:del>
      <w:ins w:id="3" w:author="Hošková Lenka" w:date="2024-01-15T12:03:00Z">
        <w:r w:rsidR="00F95874">
          <w:rPr>
            <w:rFonts w:cs="Arial"/>
            <w:color w:val="000000" w:themeColor="text1"/>
          </w:rPr>
          <w:t>5</w:t>
        </w:r>
      </w:ins>
      <w:r w:rsidRPr="4A8564B7">
        <w:rPr>
          <w:rFonts w:cs="Arial"/>
          <w:color w:val="000000" w:themeColor="text1"/>
        </w:rPr>
        <w:t>. 2024</w:t>
      </w:r>
    </w:p>
    <w:p w14:paraId="7D4574BB" w14:textId="77777777" w:rsidR="006E3AC8" w:rsidRDefault="000933EC" w:rsidP="000933EC">
      <w:pPr>
        <w:rPr>
          <w:ins w:id="4" w:author="Hošková Lenka" w:date="2024-01-15T12:03:00Z"/>
          <w:rFonts w:cs="Arial"/>
          <w:bCs/>
          <w:color w:val="000000"/>
        </w:rPr>
      </w:pPr>
      <w:r w:rsidRPr="000933EC">
        <w:rPr>
          <w:rFonts w:cs="Arial"/>
          <w:bCs/>
          <w:color w:val="000000"/>
        </w:rPr>
        <w:lastRenderedPageBreak/>
        <w:t xml:space="preserve">Termín splnění veřejné zakázky: </w:t>
      </w:r>
    </w:p>
    <w:p w14:paraId="1F0A5E2A" w14:textId="77777777" w:rsidR="0081281D" w:rsidRDefault="000933EC" w:rsidP="000933EC">
      <w:pPr>
        <w:rPr>
          <w:ins w:id="5" w:author="Hošková Lenka" w:date="2024-01-15T12:03:00Z"/>
          <w:rFonts w:cs="Arial"/>
          <w:bCs/>
          <w:color w:val="000000"/>
        </w:rPr>
      </w:pPr>
      <w:r w:rsidRPr="000933EC">
        <w:rPr>
          <w:rFonts w:cs="Arial"/>
          <w:bCs/>
          <w:color w:val="000000"/>
        </w:rPr>
        <w:t>Nejzazší termín pro dokončení plnění je</w:t>
      </w:r>
    </w:p>
    <w:p w14:paraId="21C5EE72" w14:textId="04F83591" w:rsidR="00F1273E" w:rsidRDefault="000933EC" w:rsidP="0081281D">
      <w:pPr>
        <w:pStyle w:val="Odstavecseseznamem"/>
        <w:numPr>
          <w:ilvl w:val="0"/>
          <w:numId w:val="17"/>
        </w:numPr>
        <w:rPr>
          <w:ins w:id="6" w:author="Hošková Lenka" w:date="2024-01-15T12:04:00Z"/>
          <w:rFonts w:cs="Arial"/>
          <w:bCs/>
          <w:color w:val="000000"/>
        </w:rPr>
      </w:pPr>
      <w:r w:rsidRPr="00CB0B71">
        <w:rPr>
          <w:rFonts w:cs="Arial"/>
          <w:bCs/>
          <w:color w:val="000000"/>
        </w:rPr>
        <w:t xml:space="preserve"> </w:t>
      </w:r>
      <w:ins w:id="7" w:author="Hošková Lenka" w:date="2024-01-15T12:04:00Z">
        <w:r w:rsidR="00863BAD">
          <w:rPr>
            <w:rFonts w:cs="Arial"/>
            <w:bCs/>
            <w:color w:val="000000"/>
          </w:rPr>
          <w:t xml:space="preserve">Instalace </w:t>
        </w:r>
        <w:r w:rsidR="00863BAD">
          <w:t>fotovoltaických elektráren Cerekvice n. Bystřicí</w:t>
        </w:r>
        <w:r w:rsidR="00D5655E">
          <w:t xml:space="preserve"> a</w:t>
        </w:r>
        <w:r w:rsidR="00863BAD">
          <w:t xml:space="preserve"> Potěhy</w:t>
        </w:r>
        <w:r w:rsidR="00863BAD" w:rsidRPr="00863BAD">
          <w:rPr>
            <w:rFonts w:cs="Arial"/>
            <w:bCs/>
            <w:color w:val="000000"/>
          </w:rPr>
          <w:t xml:space="preserve"> </w:t>
        </w:r>
      </w:ins>
      <w:r w:rsidRPr="00CB0B71">
        <w:rPr>
          <w:rFonts w:cs="Arial"/>
          <w:bCs/>
          <w:color w:val="000000"/>
        </w:rPr>
        <w:t xml:space="preserve">do 360 kalendářních dní od podpisu smlouvy o </w:t>
      </w:r>
      <w:r w:rsidR="00126E5B" w:rsidRPr="00CB0B71">
        <w:rPr>
          <w:rFonts w:cs="Arial"/>
          <w:bCs/>
          <w:color w:val="000000"/>
        </w:rPr>
        <w:t xml:space="preserve">dodání a instalaci FVE </w:t>
      </w:r>
    </w:p>
    <w:p w14:paraId="4797BEE5" w14:textId="0FA8240F" w:rsidR="00D5655E" w:rsidRDefault="00D5655E" w:rsidP="00D5655E">
      <w:pPr>
        <w:pStyle w:val="Odstavecseseznamem"/>
        <w:numPr>
          <w:ilvl w:val="0"/>
          <w:numId w:val="17"/>
        </w:numPr>
        <w:rPr>
          <w:ins w:id="8" w:author="Hošková Lenka" w:date="2024-01-15T12:05:00Z"/>
          <w:rFonts w:cs="Arial"/>
          <w:bCs/>
          <w:color w:val="000000"/>
        </w:rPr>
      </w:pPr>
      <w:ins w:id="9" w:author="Hošková Lenka" w:date="2024-01-15T12:05:00Z">
        <w:r>
          <w:rPr>
            <w:rFonts w:cs="Arial"/>
            <w:bCs/>
            <w:color w:val="000000"/>
          </w:rPr>
          <w:t xml:space="preserve">Instalace </w:t>
        </w:r>
        <w:r>
          <w:t xml:space="preserve">fotovoltaické elektrárny Loukov </w:t>
        </w:r>
        <w:r w:rsidRPr="00B71FCE">
          <w:rPr>
            <w:rFonts w:cs="Arial"/>
            <w:bCs/>
            <w:color w:val="000000"/>
          </w:rPr>
          <w:t xml:space="preserve">do </w:t>
        </w:r>
      </w:ins>
      <w:ins w:id="10" w:author="Hošková Lenka" w:date="2024-01-16T06:44:00Z">
        <w:r w:rsidR="00E56036">
          <w:rPr>
            <w:rFonts w:cs="Arial"/>
            <w:bCs/>
            <w:color w:val="000000"/>
          </w:rPr>
          <w:t>700</w:t>
        </w:r>
      </w:ins>
      <w:ins w:id="11" w:author="Hošková Lenka" w:date="2024-01-15T12:05:00Z">
        <w:r w:rsidRPr="00B71FCE">
          <w:rPr>
            <w:rFonts w:cs="Arial"/>
            <w:bCs/>
            <w:color w:val="000000"/>
          </w:rPr>
          <w:t xml:space="preserve"> kalendářních dní od </w:t>
        </w:r>
        <w:r w:rsidR="005D16AA">
          <w:rPr>
            <w:rFonts w:cs="Arial"/>
            <w:bCs/>
            <w:color w:val="000000"/>
          </w:rPr>
          <w:t>p</w:t>
        </w:r>
        <w:r w:rsidRPr="00B71FCE">
          <w:rPr>
            <w:rFonts w:cs="Arial"/>
            <w:bCs/>
            <w:color w:val="000000"/>
          </w:rPr>
          <w:t xml:space="preserve">odpisu smlouvy o dodání a instalaci FVE </w:t>
        </w:r>
      </w:ins>
    </w:p>
    <w:p w14:paraId="41A5D7A4" w14:textId="77777777" w:rsidR="00D5655E" w:rsidRPr="00CB0B71" w:rsidRDefault="00D5655E" w:rsidP="00CB0B71">
      <w:pPr>
        <w:pStyle w:val="Odstavecseseznamem"/>
        <w:rPr>
          <w:rFonts w:cs="Arial"/>
          <w:bCs/>
          <w:color w:val="000000"/>
        </w:rPr>
      </w:pPr>
    </w:p>
    <w:p w14:paraId="186915F3" w14:textId="77777777" w:rsidR="00531655" w:rsidRPr="00A9294D" w:rsidRDefault="00531655" w:rsidP="000933EC">
      <w:pPr>
        <w:rPr>
          <w:rFonts w:cs="Arial"/>
          <w:bCs/>
          <w:color w:val="000000"/>
        </w:rPr>
      </w:pPr>
    </w:p>
    <w:p w14:paraId="57EC9EFE" w14:textId="77777777" w:rsidR="00AE2B45" w:rsidRDefault="00625398" w:rsidP="00C15C10">
      <w:pPr>
        <w:pStyle w:val="05-ODST-3"/>
      </w:pPr>
      <w:bookmarkStart w:id="12" w:name="_Hlk143085749"/>
      <w:r>
        <w:t>Místo</w:t>
      </w:r>
      <w:r w:rsidR="00AE2B45">
        <w:t xml:space="preserve"> plnění</w:t>
      </w:r>
    </w:p>
    <w:p w14:paraId="7BBF4815" w14:textId="77777777" w:rsidR="00FE7539" w:rsidRDefault="00FE7539" w:rsidP="0022075A">
      <w:r>
        <w:t xml:space="preserve">Cerekvice nad Bystřicí – </w:t>
      </w:r>
      <w:bookmarkStart w:id="13" w:name="_Hlk141699658"/>
      <w:r>
        <w:t xml:space="preserve">Hořiněves 72 - Želkovice, 503 06 Hradec Králové, Královéhradecký kraj, </w:t>
      </w:r>
      <w:bookmarkEnd w:id="13"/>
    </w:p>
    <w:p w14:paraId="6B5BFEAD" w14:textId="77777777" w:rsidR="00FE7539" w:rsidRDefault="00FE7539" w:rsidP="00CB70FB">
      <w:bookmarkStart w:id="14" w:name="_Hlk141699732"/>
      <w:r>
        <w:t xml:space="preserve">Potěhy – Horky 131, 286 01 Čáslav, Středočeský kraj, </w:t>
      </w:r>
    </w:p>
    <w:bookmarkEnd w:id="14"/>
    <w:p w14:paraId="280C2444" w14:textId="2059E764" w:rsidR="00FE7539" w:rsidRDefault="00FE7539" w:rsidP="00FE7539">
      <w:r>
        <w:t xml:space="preserve">Loukov – </w:t>
      </w:r>
      <w:bookmarkStart w:id="15" w:name="_Hlk141699820"/>
      <w:r w:rsidRPr="00FE7539">
        <w:t>Loukov 166, 768 75 Kroměříž</w:t>
      </w:r>
      <w:r>
        <w:t>, Zlínský kraj</w:t>
      </w:r>
      <w:bookmarkEnd w:id="15"/>
    </w:p>
    <w:bookmarkEnd w:id="12"/>
    <w:p w14:paraId="32F535B7" w14:textId="77777777" w:rsidR="00FE7539" w:rsidRDefault="00FE7539" w:rsidP="00FE7539"/>
    <w:p w14:paraId="57EC9F01" w14:textId="51DBDC4C" w:rsidR="00BC6749" w:rsidRPr="0055374F" w:rsidRDefault="00BC6749" w:rsidP="0055374F">
      <w:pPr>
        <w:pStyle w:val="02-ODST-2"/>
        <w:rPr>
          <w:b/>
          <w:bCs/>
        </w:rPr>
      </w:pPr>
      <w:r w:rsidRPr="0055374F">
        <w:rPr>
          <w:b/>
          <w:bCs/>
        </w:rPr>
        <w:t>Prohlídka místa plnění</w:t>
      </w:r>
    </w:p>
    <w:p w14:paraId="61721800" w14:textId="1C77BEF6" w:rsidR="00117D14" w:rsidRDefault="000933EC" w:rsidP="000933EC">
      <w:r>
        <w:rPr>
          <w:rFonts w:cs="Arial"/>
        </w:rPr>
        <w:t>Zadavatel se zavazuje poskytnout zájemcům potřebné informace pro podání nabídky k této zakázce.</w:t>
      </w:r>
      <w:r w:rsidR="00117D14">
        <w:rPr>
          <w:rFonts w:cs="Arial"/>
        </w:rPr>
        <w:t xml:space="preserve"> </w:t>
      </w:r>
      <w:r w:rsidR="00117D14">
        <w:t>Prohlídky místa plnění se uskuteční v níže uvedených termínech</w:t>
      </w:r>
      <w:r w:rsidR="00EB6061">
        <w:t xml:space="preserve"> a časech</w:t>
      </w:r>
      <w:r w:rsidR="00117D14">
        <w:t>.</w:t>
      </w:r>
    </w:p>
    <w:p w14:paraId="5A24D7B1" w14:textId="741EECDF" w:rsidR="000933EC" w:rsidRDefault="000933EC" w:rsidP="000933EC">
      <w:pPr>
        <w:rPr>
          <w:rFonts w:cs="Arial"/>
        </w:rPr>
      </w:pPr>
      <w:r>
        <w:rPr>
          <w:rFonts w:cs="Arial"/>
        </w:rPr>
        <w:t xml:space="preserve"> </w:t>
      </w:r>
    </w:p>
    <w:p w14:paraId="6312ABBF" w14:textId="113EFC5A" w:rsidR="0055374F" w:rsidRPr="005931EE" w:rsidRDefault="000423C2" w:rsidP="001823CF">
      <w:pPr>
        <w:pStyle w:val="05-ODST-3"/>
        <w:rPr>
          <w:b/>
          <w:bCs/>
        </w:rPr>
      </w:pPr>
      <w:r w:rsidRPr="4A6B462D">
        <w:rPr>
          <w:b/>
          <w:bCs/>
        </w:rPr>
        <w:t xml:space="preserve">Cerekvice nad Bystřicí </w:t>
      </w:r>
      <w:bookmarkStart w:id="16" w:name="_Hlk141699770"/>
      <w:r w:rsidR="00AE58FC" w:rsidRPr="4A6B462D">
        <w:rPr>
          <w:b/>
          <w:bCs/>
        </w:rPr>
        <w:t xml:space="preserve"> dne </w:t>
      </w:r>
      <w:r w:rsidR="00554C8F">
        <w:rPr>
          <w:b/>
          <w:bCs/>
        </w:rPr>
        <w:t>09</w:t>
      </w:r>
      <w:r w:rsidR="00B00561">
        <w:rPr>
          <w:b/>
          <w:bCs/>
        </w:rPr>
        <w:t>.01.</w:t>
      </w:r>
      <w:r w:rsidR="007458E6" w:rsidRPr="001823CF">
        <w:rPr>
          <w:b/>
          <w:bCs/>
        </w:rPr>
        <w:t xml:space="preserve"> 202</w:t>
      </w:r>
      <w:r w:rsidR="00BE2DF0" w:rsidRPr="001823CF">
        <w:rPr>
          <w:b/>
          <w:bCs/>
        </w:rPr>
        <w:t>4</w:t>
      </w:r>
      <w:r w:rsidR="00B00561">
        <w:rPr>
          <w:b/>
          <w:bCs/>
        </w:rPr>
        <w:t xml:space="preserve"> v 9:00h</w:t>
      </w:r>
      <w:r w:rsidR="00B84D35" w:rsidRPr="001823CF">
        <w:rPr>
          <w:b/>
          <w:bCs/>
        </w:rPr>
        <w:t xml:space="preserve"> a </w:t>
      </w:r>
      <w:r w:rsidR="00B00561">
        <w:rPr>
          <w:b/>
          <w:bCs/>
        </w:rPr>
        <w:t>1</w:t>
      </w:r>
      <w:r w:rsidR="00554C8F">
        <w:rPr>
          <w:b/>
          <w:bCs/>
        </w:rPr>
        <w:t>6</w:t>
      </w:r>
      <w:r w:rsidR="00B00561">
        <w:rPr>
          <w:b/>
          <w:bCs/>
        </w:rPr>
        <w:t>.01.</w:t>
      </w:r>
      <w:r w:rsidR="00B84D35" w:rsidRPr="001823CF">
        <w:rPr>
          <w:b/>
          <w:bCs/>
        </w:rPr>
        <w:t>202</w:t>
      </w:r>
      <w:r w:rsidR="00BE2DF0" w:rsidRPr="001823CF">
        <w:rPr>
          <w:b/>
          <w:bCs/>
        </w:rPr>
        <w:t>4</w:t>
      </w:r>
      <w:r w:rsidR="007458E6" w:rsidRPr="001823CF">
        <w:rPr>
          <w:b/>
          <w:bCs/>
        </w:rPr>
        <w:t xml:space="preserve"> </w:t>
      </w:r>
      <w:r w:rsidR="00AE58FC" w:rsidRPr="4A6B462D">
        <w:rPr>
          <w:b/>
          <w:bCs/>
        </w:rPr>
        <w:t xml:space="preserve"> </w:t>
      </w:r>
      <w:r w:rsidR="00B00561">
        <w:rPr>
          <w:b/>
          <w:bCs/>
        </w:rPr>
        <w:t>v 9:00h</w:t>
      </w:r>
    </w:p>
    <w:p w14:paraId="57EC9F03" w14:textId="1C6CEDBB" w:rsidR="00AE58FC" w:rsidRDefault="00911368" w:rsidP="005931EE">
      <w:pPr>
        <w:pStyle w:val="03-nor2"/>
      </w:pPr>
      <w:r>
        <w:t xml:space="preserve">          </w:t>
      </w:r>
      <w:r w:rsidR="00717B1D">
        <w:t xml:space="preserve">na </w:t>
      </w:r>
      <w:r w:rsidR="000423C2">
        <w:t>adrese</w:t>
      </w:r>
      <w:bookmarkEnd w:id="16"/>
      <w:r w:rsidR="000423C2">
        <w:t>: Hořiněves 72 - Želkovice, 503 06 Hradec Králové, Královéhradecký kraj,</w:t>
      </w:r>
    </w:p>
    <w:p w14:paraId="492EAD4B" w14:textId="67CF3706" w:rsidR="0055374F" w:rsidRPr="005931EE" w:rsidRDefault="000423C2" w:rsidP="005931EE">
      <w:pPr>
        <w:pStyle w:val="05-ODST-3"/>
        <w:rPr>
          <w:b/>
          <w:bCs/>
        </w:rPr>
      </w:pPr>
      <w:r w:rsidRPr="4A6B462D">
        <w:rPr>
          <w:b/>
          <w:bCs/>
        </w:rPr>
        <w:t xml:space="preserve">Potěhy dne </w:t>
      </w:r>
      <w:r w:rsidR="00B00561" w:rsidRPr="00B00561">
        <w:rPr>
          <w:b/>
          <w:bCs/>
        </w:rPr>
        <w:t>0</w:t>
      </w:r>
      <w:r w:rsidR="00554C8F">
        <w:rPr>
          <w:b/>
          <w:bCs/>
        </w:rPr>
        <w:t>9</w:t>
      </w:r>
      <w:r w:rsidR="00B00561" w:rsidRPr="00B00561">
        <w:rPr>
          <w:b/>
          <w:bCs/>
        </w:rPr>
        <w:t>.01</w:t>
      </w:r>
      <w:r w:rsidRPr="00B00561">
        <w:rPr>
          <w:b/>
          <w:bCs/>
        </w:rPr>
        <w:t>. 202</w:t>
      </w:r>
      <w:r w:rsidR="00BE2DF0" w:rsidRPr="00B00561">
        <w:rPr>
          <w:b/>
          <w:bCs/>
        </w:rPr>
        <w:t>4</w:t>
      </w:r>
      <w:r w:rsidR="00B84D35" w:rsidRPr="00B00561">
        <w:rPr>
          <w:b/>
          <w:bCs/>
        </w:rPr>
        <w:t xml:space="preserve"> </w:t>
      </w:r>
      <w:r w:rsidR="00B00561" w:rsidRPr="00B00561">
        <w:rPr>
          <w:b/>
          <w:bCs/>
        </w:rPr>
        <w:t xml:space="preserve">ve 13:00h </w:t>
      </w:r>
      <w:r w:rsidR="00B84D35" w:rsidRPr="00B00561">
        <w:rPr>
          <w:b/>
          <w:bCs/>
        </w:rPr>
        <w:t xml:space="preserve">a </w:t>
      </w:r>
      <w:r w:rsidR="00B00561" w:rsidRPr="00B00561">
        <w:rPr>
          <w:b/>
          <w:bCs/>
        </w:rPr>
        <w:t>1</w:t>
      </w:r>
      <w:r w:rsidR="00554C8F">
        <w:rPr>
          <w:b/>
          <w:bCs/>
        </w:rPr>
        <w:t>6</w:t>
      </w:r>
      <w:r w:rsidR="00B00561" w:rsidRPr="00B00561">
        <w:rPr>
          <w:b/>
          <w:bCs/>
        </w:rPr>
        <w:t>.01</w:t>
      </w:r>
      <w:r w:rsidR="00B84D35" w:rsidRPr="00B00561">
        <w:rPr>
          <w:b/>
          <w:bCs/>
        </w:rPr>
        <w:t>.202</w:t>
      </w:r>
      <w:r w:rsidR="00BE2DF0" w:rsidRPr="00B00561">
        <w:rPr>
          <w:b/>
          <w:bCs/>
        </w:rPr>
        <w:t>4</w:t>
      </w:r>
      <w:r w:rsidRPr="00B00561">
        <w:rPr>
          <w:b/>
          <w:bCs/>
        </w:rPr>
        <w:t xml:space="preserve"> </w:t>
      </w:r>
      <w:r w:rsidR="00B00561" w:rsidRPr="00B00561">
        <w:rPr>
          <w:b/>
          <w:bCs/>
        </w:rPr>
        <w:t>ve 13:00h</w:t>
      </w:r>
    </w:p>
    <w:p w14:paraId="47D7C35B" w14:textId="356EDB2B" w:rsidR="000423C2" w:rsidRDefault="00911368" w:rsidP="005931EE">
      <w:pPr>
        <w:pStyle w:val="03-nor2"/>
      </w:pPr>
      <w:r>
        <w:t xml:space="preserve">           </w:t>
      </w:r>
      <w:r w:rsidR="000423C2">
        <w:t xml:space="preserve">na adrese: Horky 131, 286 01 Čáslav, Středočeský kraj, </w:t>
      </w:r>
    </w:p>
    <w:p w14:paraId="6A746A68" w14:textId="32983407" w:rsidR="0055374F" w:rsidRPr="005931EE" w:rsidRDefault="000423C2" w:rsidP="005931EE">
      <w:pPr>
        <w:pStyle w:val="05-ODST-3"/>
        <w:rPr>
          <w:b/>
          <w:bCs/>
        </w:rPr>
      </w:pPr>
      <w:r w:rsidRPr="4A6B462D">
        <w:rPr>
          <w:b/>
          <w:bCs/>
        </w:rPr>
        <w:t xml:space="preserve">Loukov dne </w:t>
      </w:r>
      <w:r w:rsidR="00554C8F">
        <w:rPr>
          <w:b/>
          <w:bCs/>
        </w:rPr>
        <w:t>10</w:t>
      </w:r>
      <w:r w:rsidR="00B00561" w:rsidRPr="00B00561">
        <w:rPr>
          <w:b/>
          <w:bCs/>
        </w:rPr>
        <w:t>.01</w:t>
      </w:r>
      <w:r w:rsidRPr="00B00561">
        <w:rPr>
          <w:b/>
          <w:bCs/>
        </w:rPr>
        <w:t>. 202</w:t>
      </w:r>
      <w:r w:rsidR="001823CF" w:rsidRPr="00B00561">
        <w:rPr>
          <w:b/>
          <w:bCs/>
        </w:rPr>
        <w:t>4</w:t>
      </w:r>
      <w:r w:rsidR="00B00561" w:rsidRPr="00B00561">
        <w:rPr>
          <w:b/>
          <w:bCs/>
        </w:rPr>
        <w:t xml:space="preserve"> v 10:00h</w:t>
      </w:r>
      <w:r w:rsidR="00B84D35" w:rsidRPr="00B00561">
        <w:rPr>
          <w:b/>
          <w:bCs/>
        </w:rPr>
        <w:t xml:space="preserve"> a </w:t>
      </w:r>
      <w:r w:rsidR="00B00561" w:rsidRPr="00B00561">
        <w:rPr>
          <w:b/>
          <w:bCs/>
        </w:rPr>
        <w:t>1</w:t>
      </w:r>
      <w:r w:rsidR="00554C8F">
        <w:rPr>
          <w:b/>
          <w:bCs/>
        </w:rPr>
        <w:t>7</w:t>
      </w:r>
      <w:r w:rsidR="00B00561" w:rsidRPr="00B00561">
        <w:rPr>
          <w:b/>
          <w:bCs/>
        </w:rPr>
        <w:t>.01.</w:t>
      </w:r>
      <w:r w:rsidR="00B84D35" w:rsidRPr="00B00561">
        <w:rPr>
          <w:b/>
          <w:bCs/>
        </w:rPr>
        <w:t>202</w:t>
      </w:r>
      <w:r w:rsidR="001823CF" w:rsidRPr="00B00561">
        <w:rPr>
          <w:b/>
          <w:bCs/>
        </w:rPr>
        <w:t>4</w:t>
      </w:r>
      <w:r w:rsidRPr="00B00561">
        <w:rPr>
          <w:b/>
          <w:bCs/>
        </w:rPr>
        <w:t xml:space="preserve"> </w:t>
      </w:r>
      <w:r w:rsidR="00B00561" w:rsidRPr="00B00561">
        <w:rPr>
          <w:b/>
          <w:bCs/>
        </w:rPr>
        <w:t>v 10:00h</w:t>
      </w:r>
    </w:p>
    <w:p w14:paraId="03E638F0" w14:textId="4E60A808" w:rsidR="000423C2" w:rsidRDefault="00911368" w:rsidP="005931EE">
      <w:pPr>
        <w:pStyle w:val="03-nor2"/>
      </w:pPr>
      <w:r>
        <w:t xml:space="preserve">           </w:t>
      </w:r>
      <w:r w:rsidR="000423C2">
        <w:t xml:space="preserve">na adrese: </w:t>
      </w:r>
      <w:r w:rsidR="000423C2" w:rsidRPr="00FE7539">
        <w:t>Loukov 166, 768 75 Kroměříž</w:t>
      </w:r>
      <w:r w:rsidR="000423C2">
        <w:t>, Zlínský kraj</w:t>
      </w:r>
    </w:p>
    <w:p w14:paraId="64FA43C6" w14:textId="77777777" w:rsidR="000423C2" w:rsidRDefault="000423C2" w:rsidP="00AE58FC"/>
    <w:p w14:paraId="57EC9F04" w14:textId="7F2A5315" w:rsidR="00AE58FC" w:rsidRDefault="00AE58FC" w:rsidP="005931EE">
      <w:pPr>
        <w:pStyle w:val="05-ODST-3"/>
      </w:pPr>
      <w:r>
        <w:t xml:space="preserve">Sraz účastníků je </w:t>
      </w:r>
      <w:r w:rsidR="000423C2">
        <w:t xml:space="preserve">vždy </w:t>
      </w:r>
      <w:r w:rsidR="00117D14">
        <w:t xml:space="preserve">na vrátnici </w:t>
      </w:r>
      <w:r w:rsidR="77A51D23">
        <w:t xml:space="preserve">příslušného </w:t>
      </w:r>
      <w:r w:rsidR="00117D14">
        <w:t>skladu</w:t>
      </w:r>
      <w:r w:rsidR="00DB05C2">
        <w:t xml:space="preserve"> </w:t>
      </w:r>
      <w:r w:rsidR="000423C2">
        <w:t>na</w:t>
      </w:r>
      <w:r w:rsidR="00DB05C2">
        <w:t xml:space="preserve"> </w:t>
      </w:r>
      <w:r w:rsidR="00DB05C2" w:rsidRPr="4A6B462D">
        <w:rPr>
          <w:b/>
          <w:bCs/>
        </w:rPr>
        <w:t xml:space="preserve">výše uvedené </w:t>
      </w:r>
      <w:r w:rsidR="000423C2" w:rsidRPr="4A6B462D">
        <w:rPr>
          <w:b/>
          <w:bCs/>
        </w:rPr>
        <w:t>adrese</w:t>
      </w:r>
      <w:r w:rsidR="00DB05C2">
        <w:t>.</w:t>
      </w:r>
      <w:r>
        <w:t xml:space="preserve"> </w:t>
      </w:r>
    </w:p>
    <w:p w14:paraId="57EC9F05" w14:textId="01D7E974" w:rsidR="00AE58FC" w:rsidRDefault="00AE58FC" w:rsidP="005931EE">
      <w:pPr>
        <w:pStyle w:val="03-nor2"/>
      </w:pPr>
      <w:r>
        <w:t xml:space="preserve">Účast na prohlídce je </w:t>
      </w:r>
      <w:r w:rsidR="00B84D35">
        <w:t>doporučeno</w:t>
      </w:r>
      <w:r>
        <w:t xml:space="preserve"> </w:t>
      </w:r>
      <w:r w:rsidR="0055374F">
        <w:t xml:space="preserve">ohlásit </w:t>
      </w:r>
      <w:r>
        <w:t>předem</w:t>
      </w:r>
      <w:r w:rsidR="004820BF">
        <w:t xml:space="preserve"> (min.</w:t>
      </w:r>
      <w:r w:rsidR="0004649F">
        <w:t xml:space="preserve"> </w:t>
      </w:r>
      <w:r w:rsidR="004820BF">
        <w:t>24 h</w:t>
      </w:r>
      <w:r w:rsidR="0004649F">
        <w:t>odin</w:t>
      </w:r>
      <w:r w:rsidR="004820BF">
        <w:t>)</w:t>
      </w:r>
      <w:r>
        <w:t xml:space="preserve"> </w:t>
      </w:r>
      <w:r w:rsidR="0004649F">
        <w:t>e-</w:t>
      </w:r>
      <w:r w:rsidR="00B84D35">
        <w:t>mailem</w:t>
      </w:r>
      <w:r>
        <w:t xml:space="preserve"> na níže uvedeném kontaktu.</w:t>
      </w:r>
    </w:p>
    <w:p w14:paraId="21BA8559" w14:textId="7B783D94" w:rsidR="0055374F" w:rsidRDefault="00AE58FC" w:rsidP="005931EE">
      <w:pPr>
        <w:pStyle w:val="03-nor2"/>
      </w:pPr>
      <w:r>
        <w:t>Kontaktní osoba ve věcech prohlídky</w:t>
      </w:r>
      <w:r w:rsidR="3A1699B3">
        <w:t xml:space="preserve"> na všech skladech</w:t>
      </w:r>
      <w:r>
        <w:t xml:space="preserve"> je </w:t>
      </w:r>
      <w:r w:rsidR="00215E15">
        <w:t xml:space="preserve">Ing. </w:t>
      </w:r>
      <w:r w:rsidR="004820BF">
        <w:t xml:space="preserve">Zdeněk Jirout, </w:t>
      </w:r>
    </w:p>
    <w:p w14:paraId="57EC9F06" w14:textId="0454E8CC" w:rsidR="00AE58FC" w:rsidRDefault="004820BF" w:rsidP="005931EE">
      <w:pPr>
        <w:pStyle w:val="03-nor2"/>
      </w:pPr>
      <w:r>
        <w:t>e-mail:</w:t>
      </w:r>
      <w:r w:rsidR="00AE58FC">
        <w:t xml:space="preserve"> </w:t>
      </w:r>
      <w:r>
        <w:t>zdenek.jirout@ceproas.cz, tel.</w:t>
      </w:r>
      <w:r w:rsidR="00AE58FC">
        <w:t xml:space="preserve"> </w:t>
      </w:r>
      <w:r>
        <w:t>+420 739 240</w:t>
      </w:r>
      <w:r w:rsidR="0055374F">
        <w:t> </w:t>
      </w:r>
      <w:r>
        <w:t>249</w:t>
      </w:r>
      <w:r w:rsidR="00215E15">
        <w:t>.</w:t>
      </w:r>
    </w:p>
    <w:p w14:paraId="48739959" w14:textId="77777777" w:rsidR="0055374F" w:rsidRDefault="0055374F" w:rsidP="00AE58FC"/>
    <w:p w14:paraId="2F24A928" w14:textId="09786B30" w:rsidR="00B84D35" w:rsidRDefault="00B84D35" w:rsidP="005931EE">
      <w:pPr>
        <w:pStyle w:val="05-ODST-3"/>
      </w:pPr>
      <w:r>
        <w:t xml:space="preserve">Prohlídky místa plnění se mohou z provozních důvodů a z důvodů bezpečnosti Účastníků zúčastnit nejvýše 2 zástupci </w:t>
      </w:r>
      <w:r w:rsidR="00117D14">
        <w:t>d</w:t>
      </w:r>
      <w:r>
        <w:t>odavatele.</w:t>
      </w:r>
    </w:p>
    <w:p w14:paraId="5DF4FB15" w14:textId="0F9EE743" w:rsidR="00B84D35" w:rsidRDefault="004820BF" w:rsidP="005931EE">
      <w:pPr>
        <w:pStyle w:val="05-ODST-3"/>
      </w:pPr>
      <w:r>
        <w:t xml:space="preserve">Každý </w:t>
      </w:r>
      <w:r w:rsidR="00117D14">
        <w:t>ú</w:t>
      </w:r>
      <w:r>
        <w:t>častník prohlídky místa plnění musí být povinně vybaven ochrannými prostředky, tj. minimálně přilba, ochranný pracovní oděv a pracovní obuv do prostředí bez nebezpečí výbuchu. Osobám bez těchto ochranných prostředků nebude prohlídka umožněna.</w:t>
      </w:r>
    </w:p>
    <w:p w14:paraId="57EC9F07" w14:textId="77777777" w:rsidR="00D86ED1" w:rsidRDefault="00D86ED1" w:rsidP="005931EE">
      <w:pPr>
        <w:pStyle w:val="05-ODST-3"/>
      </w:pPr>
      <w:r>
        <w:t>Zástupci dodavatele na prohlídce, pokud jím není statutární orgán nebo člen statutárního orgánu dodavatele, se musí prokázat před jejím zahájením písemnou plnou mocí udělenou dodavatelem v souladu s obecně závaznými právními předpisy a tuto plnou moc předat před prohlídkou zadavateli, popř. osobě uskutečňující za zadavatele prohlídku místa plnění.</w:t>
      </w:r>
    </w:p>
    <w:p w14:paraId="57EC9F08" w14:textId="5280247B" w:rsidR="00D86ED1" w:rsidRDefault="00D86ED1" w:rsidP="005931EE">
      <w:pPr>
        <w:pStyle w:val="05-ODST-3"/>
      </w:pPr>
      <w:r>
        <w:t xml:space="preserve">Při prohlídce místa plnění mohou dodavatelé vznášet ústní dotazy bezprostředně se vztahující k plnění předmětu veřejné zakázky s tím, že ústní odpovědi zadavatele pro ně mají pouze informativní charakter a v tomto dotčeném zadávacím řízení, jehož výsledkem je uzavření </w:t>
      </w:r>
      <w:r w:rsidR="00117D14">
        <w:t>smlouvy o dílo</w:t>
      </w:r>
      <w:r>
        <w:t>, jej žádným způsobem nezavazují a nemají žádný dopad na zadávací podmínky.</w:t>
      </w:r>
    </w:p>
    <w:p w14:paraId="57EC9F09" w14:textId="77777777" w:rsidR="00D86ED1" w:rsidRDefault="00D86ED1" w:rsidP="005931EE">
      <w:pPr>
        <w:pStyle w:val="05-ODST-3"/>
      </w:pPr>
      <w:r>
        <w:t xml:space="preserve">V případě, že ústní dotaz dodavatele směřuje k vyjasnění, upřesnění nebo konkretizaci údajů, které jsou již v této zadávací dokumentaci obsažené, nebo pokud na základě prohlídky místa </w:t>
      </w:r>
      <w:r>
        <w:lastRenderedPageBreak/>
        <w:t>plnění vzniknou dodavateli jakékoliv další nejasnosti nebo dotazy vztahující se k této zadávací dokumentaci, a dodavatel považuje odpověď na dotazy za nezbytné pro přípravu své nabídky, musí dodavatel vznést takovéto své dodatečné dotazy k zadávací dokumentaci v souladu s podmínkami uvedenými v této zadávací dokumentaci a v souladu a dle zákona, tj. formou žádosti dodavatele o vysvětlení zadávací dokumentace</w:t>
      </w:r>
    </w:p>
    <w:p w14:paraId="57EC9F0A" w14:textId="77777777" w:rsidR="00CB70FB" w:rsidRDefault="00B34AB2" w:rsidP="004820BF">
      <w:pPr>
        <w:pStyle w:val="01-L"/>
        <w:jc w:val="both"/>
      </w:pPr>
      <w:r>
        <w:t xml:space="preserve">Rozsah a technické podmínky </w:t>
      </w:r>
    </w:p>
    <w:p w14:paraId="57EC9F0B" w14:textId="5680FC4F" w:rsidR="00045A48" w:rsidRDefault="00045A48" w:rsidP="00045A48">
      <w:pPr>
        <w:pStyle w:val="02-ODST-2"/>
        <w:tabs>
          <w:tab w:val="clear" w:pos="1790"/>
          <w:tab w:val="num" w:pos="1080"/>
          <w:tab w:val="num" w:pos="1647"/>
        </w:tabs>
        <w:ind w:left="567"/>
        <w:rPr>
          <w:b/>
        </w:rPr>
      </w:pPr>
      <w:r>
        <w:rPr>
          <w:b/>
        </w:rPr>
        <w:t>Rozsah předmětu veřejné zakázky</w:t>
      </w:r>
      <w:r w:rsidR="0022075A" w:rsidRPr="00144339">
        <w:rPr>
          <w:b/>
        </w:rPr>
        <w:t xml:space="preserve"> </w:t>
      </w:r>
      <w:r w:rsidR="0022075A">
        <w:rPr>
          <w:b/>
        </w:rPr>
        <w:t>a</w:t>
      </w:r>
      <w:r>
        <w:rPr>
          <w:b/>
        </w:rPr>
        <w:t xml:space="preserve"> t</w:t>
      </w:r>
      <w:r w:rsidRPr="000A6D0F">
        <w:rPr>
          <w:b/>
        </w:rPr>
        <w:t>echnické podmínky realizace</w:t>
      </w:r>
    </w:p>
    <w:p w14:paraId="6863961A" w14:textId="77777777" w:rsidR="00117D14" w:rsidRDefault="00117D14">
      <w:pPr>
        <w:pStyle w:val="05-ODST-3"/>
      </w:pPr>
      <w:r>
        <w:t xml:space="preserve">Rozsah této zakázky, jakož i technické podmínky požadované zadavatelem, vyplývá z vymezení předmětu uvedeným v čl. 1.5 této zadávací dokumentace a dále z dalších požadavků zadavatele uvedených zejména v tomto článku zadávací dokumentace níže. </w:t>
      </w:r>
    </w:p>
    <w:p w14:paraId="57EC9F0D" w14:textId="77777777" w:rsidR="00081F83" w:rsidRDefault="00081F83" w:rsidP="00C15C10">
      <w:pPr>
        <w:pStyle w:val="05-ODST-3"/>
      </w:pPr>
      <w:r w:rsidRPr="00081F83">
        <w:t xml:space="preserve">Dodavatel </w:t>
      </w:r>
      <w:r>
        <w:t xml:space="preserve">je povinen </w:t>
      </w:r>
      <w:r w:rsidRPr="00B53BA2">
        <w:t>provést dílo ve vysoké kvalitě. Dodavatel je povinen pro provádění díla používat pouze nové a nepoužité materiály, výrobky, stroje a zařízení.</w:t>
      </w:r>
    </w:p>
    <w:p w14:paraId="57EC9F0E" w14:textId="77777777" w:rsidR="00081F83" w:rsidRDefault="00081F83" w:rsidP="00081F83">
      <w:pPr>
        <w:pStyle w:val="05-ODST-3"/>
      </w:pPr>
      <w:r>
        <w:t>Dílo bude splňovat kvalitativní požadavky definované platnými normami ČSN či EN v případě, že příslušné české normy neexistují. Doporučené ustanovení norem ČSN či EN se pro realizaci díla považují vždy za závazná.</w:t>
      </w:r>
    </w:p>
    <w:p w14:paraId="57EC9F0F" w14:textId="77777777" w:rsidR="00081F83" w:rsidRPr="00081F83" w:rsidRDefault="00081F83" w:rsidP="00C15C10">
      <w:pPr>
        <w:pStyle w:val="05-ODST-3"/>
      </w:pPr>
      <w:r>
        <w:t>Dodavatel je povinen dodržovat při provádění díla veškeré obecně závazné předpisy českého právního řádu a rovněž vnitřní předpisy zadava</w:t>
      </w:r>
      <w:r w:rsidR="00876120">
        <w:t>tele, se kterými byl prokazatel</w:t>
      </w:r>
      <w:r>
        <w:t>ně seznámen.</w:t>
      </w:r>
    </w:p>
    <w:p w14:paraId="57EC9F11" w14:textId="4D63F7A3" w:rsidR="005A0ADF" w:rsidRDefault="005A0ADF" w:rsidP="00FC6C0F">
      <w:pPr>
        <w:pStyle w:val="05-ODST-3"/>
        <w:numPr>
          <w:ilvl w:val="0"/>
          <w:numId w:val="0"/>
        </w:numPr>
        <w:ind w:left="1134"/>
      </w:pPr>
    </w:p>
    <w:p w14:paraId="57EC9F12" w14:textId="77777777" w:rsidR="000A46A6" w:rsidRPr="000A6D0F" w:rsidRDefault="000A46A6" w:rsidP="000A46A6">
      <w:pPr>
        <w:pStyle w:val="02-ODST-2"/>
        <w:tabs>
          <w:tab w:val="clear" w:pos="1790"/>
          <w:tab w:val="num" w:pos="1080"/>
        </w:tabs>
        <w:ind w:left="567"/>
        <w:rPr>
          <w:b/>
        </w:rPr>
      </w:pPr>
      <w:r>
        <w:rPr>
          <w:b/>
        </w:rPr>
        <w:t>Ostatní požadavky</w:t>
      </w:r>
    </w:p>
    <w:p w14:paraId="13C354DB" w14:textId="7BA2A90A" w:rsidR="00575F10" w:rsidRPr="00BA5430" w:rsidRDefault="00575F10" w:rsidP="000407B4">
      <w:pPr>
        <w:pStyle w:val="05-ODST-3"/>
        <w:numPr>
          <w:ilvl w:val="2"/>
          <w:numId w:val="3"/>
        </w:numPr>
      </w:pPr>
      <w:r>
        <w:t xml:space="preserve">Zadavatel požaduje předložení předběžného harmonogramu </w:t>
      </w:r>
      <w:r w:rsidR="00BB14B8">
        <w:t>plnění (</w:t>
      </w:r>
      <w:r>
        <w:t xml:space="preserve">dále též jen "harmonogram"), jenž bude tvořit přílohu </w:t>
      </w:r>
      <w:r w:rsidR="008D4FA7">
        <w:t>s</w:t>
      </w:r>
      <w:r w:rsidR="00BB14B8">
        <w:t xml:space="preserve">mlouvy </w:t>
      </w:r>
      <w:r w:rsidR="5DD4C405">
        <w:t xml:space="preserve">o dodání a instalaci FVE </w:t>
      </w:r>
      <w:r>
        <w:t>s vybraným dodavatelem. Předběžný harmonogram plnění je dodavatel povinen předložit ve své nabídce a musí odpovídat podmínkám uvedeným v této zadávací dokumentaci.</w:t>
      </w:r>
      <w:r w:rsidR="000407B4">
        <w:t xml:space="preserve"> Harmonogram musí být před podpisem smlouvy s vybraným dodavatelem předložen ke schválení zadavateli a zadavatelem schválen.  </w:t>
      </w:r>
      <w:r>
        <w:t xml:space="preserve"> </w:t>
      </w:r>
    </w:p>
    <w:p w14:paraId="7273308B" w14:textId="56ADDBC8" w:rsidR="00991648" w:rsidRDefault="00991648" w:rsidP="00991648">
      <w:pPr>
        <w:pStyle w:val="05-ODST-3"/>
        <w:tabs>
          <w:tab w:val="clear" w:pos="1134"/>
          <w:tab w:val="clear" w:pos="1364"/>
        </w:tabs>
      </w:pPr>
      <w:r>
        <w:t xml:space="preserve">Zadavatel v nabídce požaduje předložení technologického nebo pracovního postupu k realizaci </w:t>
      </w:r>
      <w:r w:rsidR="00117D14">
        <w:t>zakázky</w:t>
      </w:r>
      <w:r>
        <w:t xml:space="preserve"> (v souladu s předpisem ČEPRO a. s. "Povolování prací") s uvedením opatření, která budou přijata za účelem zamezení vzniku požáru nebo výbuchu</w:t>
      </w:r>
      <w:r w:rsidR="000407B4">
        <w:t xml:space="preserve"> v areálech skladů.</w:t>
      </w:r>
      <w:r>
        <w:t xml:space="preserve"> Návrh technologického nebo pracovního postupu vybraného </w:t>
      </w:r>
      <w:r w:rsidR="009D6D42">
        <w:t>účastníka</w:t>
      </w:r>
      <w:r>
        <w:t xml:space="preserve"> (dodavatele) bude předán zpět dodavateli s připomínkami zadavatele. Dodavatel je v souladu se smlouvou  povinen zapracovat připomínky zadavatele do závazného technologického nebo pracovního postupu. Tento v písemné podobě s podpisem oprávněné osoby dodavatele předá zadavateli před zahájením prací.</w:t>
      </w:r>
    </w:p>
    <w:p w14:paraId="14BD7765" w14:textId="15E5AD25" w:rsidR="00C8546C" w:rsidRDefault="00C8546C" w:rsidP="000A46A6">
      <w:pPr>
        <w:pStyle w:val="05-ODST-3"/>
      </w:pPr>
      <w:r>
        <w:t>Zadavatel v nabídce požaduje předložení technick</w:t>
      </w:r>
      <w:r w:rsidR="002A2536">
        <w:t xml:space="preserve">ého </w:t>
      </w:r>
      <w:r>
        <w:t>list</w:t>
      </w:r>
      <w:r w:rsidR="002A2536">
        <w:t xml:space="preserve">u </w:t>
      </w:r>
      <w:r w:rsidR="002A2536" w:rsidRPr="00552371">
        <w:t>(</w:t>
      </w:r>
      <w:proofErr w:type="spellStart"/>
      <w:r w:rsidR="002A2536" w:rsidRPr="00552371">
        <w:t>DataSheet</w:t>
      </w:r>
      <w:proofErr w:type="spellEnd"/>
      <w:r w:rsidR="002A2536" w:rsidRPr="00552371">
        <w:t>)</w:t>
      </w:r>
      <w:r w:rsidR="00A156C6">
        <w:t xml:space="preserve">, </w:t>
      </w:r>
      <w:r w:rsidR="00A156C6" w:rsidRPr="00552371">
        <w:t>který jednoznačně prokáže</w:t>
      </w:r>
      <w:r w:rsidR="00C450A6">
        <w:t>:</w:t>
      </w:r>
    </w:p>
    <w:p w14:paraId="1D3A2430" w14:textId="61F4B17F" w:rsidR="003E587E" w:rsidRPr="00552371" w:rsidRDefault="003E587E" w:rsidP="00C23913">
      <w:pPr>
        <w:pStyle w:val="05-ODST-3"/>
        <w:numPr>
          <w:ilvl w:val="2"/>
          <w:numId w:val="32"/>
        </w:numPr>
      </w:pPr>
      <w:r w:rsidRPr="00552371">
        <w:t xml:space="preserve"> že účastníkem navržený fotovoltaický panel je </w:t>
      </w:r>
      <w:proofErr w:type="gramStart"/>
      <w:r w:rsidRPr="00552371">
        <w:t>v  souladu</w:t>
      </w:r>
      <w:proofErr w:type="gramEnd"/>
      <w:r w:rsidRPr="00552371">
        <w:t xml:space="preserve"> s nabízeným výkonnostním </w:t>
      </w:r>
      <w:proofErr w:type="spellStart"/>
      <w:r w:rsidRPr="00552371">
        <w:t>optimizérem</w:t>
      </w:r>
      <w:proofErr w:type="spellEnd"/>
      <w:r w:rsidR="00554C8F">
        <w:t xml:space="preserve"> </w:t>
      </w:r>
      <w:r w:rsidRPr="00552371">
        <w:t xml:space="preserve">- tudíž, že jsou obě zvolené komponenty mezi sebou plně kompatibilní.   </w:t>
      </w:r>
    </w:p>
    <w:p w14:paraId="5A8B117D" w14:textId="34368D5C" w:rsidR="003E587E" w:rsidRPr="00552371" w:rsidRDefault="003E587E" w:rsidP="00C23913">
      <w:pPr>
        <w:pStyle w:val="05-ODST-3"/>
        <w:numPr>
          <w:ilvl w:val="2"/>
          <w:numId w:val="32"/>
        </w:numPr>
      </w:pPr>
      <w:r w:rsidRPr="00552371">
        <w:t xml:space="preserve">že navržený výkonnostní </w:t>
      </w:r>
      <w:proofErr w:type="spellStart"/>
      <w:r w:rsidRPr="00552371">
        <w:t>optimizér</w:t>
      </w:r>
      <w:proofErr w:type="spellEnd"/>
      <w:r w:rsidRPr="00552371">
        <w:t xml:space="preserve"> je v souladu s nabízeným fotovoltaickým </w:t>
      </w:r>
      <w:proofErr w:type="gramStart"/>
      <w:r w:rsidRPr="00552371">
        <w:t>panelem - tudíž</w:t>
      </w:r>
      <w:proofErr w:type="gramEnd"/>
      <w:r w:rsidRPr="00552371">
        <w:t xml:space="preserve">, že jsou obě zvolené komponenty mezi sebou plně kompatibilní.   </w:t>
      </w:r>
    </w:p>
    <w:p w14:paraId="242AD043" w14:textId="6391FD33" w:rsidR="003E587E" w:rsidRPr="00552371" w:rsidRDefault="00DB448C" w:rsidP="003E587E">
      <w:pPr>
        <w:pStyle w:val="05-ODST-3"/>
      </w:pPr>
      <w:r>
        <w:t xml:space="preserve">Zadavatel v nabídce požaduje předložení </w:t>
      </w:r>
      <w:r w:rsidR="002B1A4A">
        <w:t>v</w:t>
      </w:r>
      <w:r w:rsidR="003E587E" w:rsidRPr="00552371">
        <w:t>lastní</w:t>
      </w:r>
      <w:r w:rsidR="002B1A4A">
        <w:t>ho</w:t>
      </w:r>
      <w:r w:rsidR="003E587E" w:rsidRPr="00552371">
        <w:t xml:space="preserve"> popis</w:t>
      </w:r>
      <w:r w:rsidR="002B1A4A">
        <w:t>u</w:t>
      </w:r>
      <w:r w:rsidR="003E587E" w:rsidRPr="00552371">
        <w:t xml:space="preserve"> nabízeného technického řešení FVE systému včetně popisu všech technických parametrů s tím, že musí být dodrženy všechny skutkové podstaty technického řešení popsané v projektové dokumentaci pro provádění stavby a dále, že budou dodrženy všechny závazné parametry stanovené v zadávací dokumentaci.</w:t>
      </w:r>
    </w:p>
    <w:p w14:paraId="57EC9F14" w14:textId="53F25814" w:rsidR="000A46A6" w:rsidRPr="00513E4B" w:rsidRDefault="000A46A6" w:rsidP="000A46A6">
      <w:pPr>
        <w:pStyle w:val="05-ODST-3"/>
      </w:pPr>
      <w:r>
        <w:t xml:space="preserve">Vybraný dodavatel </w:t>
      </w:r>
      <w:proofErr w:type="gramStart"/>
      <w:r>
        <w:t>předloží</w:t>
      </w:r>
      <w:proofErr w:type="gramEnd"/>
      <w:r>
        <w:t xml:space="preserve"> </w:t>
      </w:r>
      <w:r w:rsidRPr="4A6B462D">
        <w:rPr>
          <w:b/>
          <w:bCs/>
        </w:rPr>
        <w:t>analýzu rizik prací spojených s</w:t>
      </w:r>
      <w:r w:rsidR="6545A1EA" w:rsidRPr="4A6B462D">
        <w:rPr>
          <w:b/>
          <w:bCs/>
        </w:rPr>
        <w:t xml:space="preserve"> dodáním a instalací FVE</w:t>
      </w:r>
      <w:r w:rsidR="00081F83" w:rsidRPr="4A6B462D">
        <w:rPr>
          <w:b/>
          <w:bCs/>
        </w:rPr>
        <w:t xml:space="preserve"> zadavateli</w:t>
      </w:r>
      <w:r w:rsidR="00EA2A34" w:rsidRPr="4A6B462D">
        <w:rPr>
          <w:b/>
          <w:bCs/>
        </w:rPr>
        <w:t xml:space="preserve"> před zahájením každého plnění</w:t>
      </w:r>
      <w:r w:rsidR="00081F83" w:rsidRPr="4A6B462D">
        <w:rPr>
          <w:b/>
          <w:bCs/>
        </w:rPr>
        <w:t>.</w:t>
      </w:r>
    </w:p>
    <w:p w14:paraId="05A4EBC4" w14:textId="18A8E1B5" w:rsidR="00E03DD0" w:rsidRDefault="00E03DD0" w:rsidP="00E03DD0">
      <w:pPr>
        <w:pStyle w:val="05-ODST-3"/>
        <w:tabs>
          <w:tab w:val="clear" w:pos="1134"/>
          <w:tab w:val="clear" w:pos="1364"/>
        </w:tabs>
      </w:pPr>
      <w:r>
        <w:t>Dodavatel odpovídá za to, že veškeré práce a dodávky jsou (musí být) v souladu s touto zadávací dokumentací a jejími nedílnými součástmi. Všechny práce a dodávky musí odpovídat ČSN a platným předpisům, není-li v této zadávací dokumentaci či v jejích nedílných součástech výslovně uveden požadavek jiný.</w:t>
      </w:r>
    </w:p>
    <w:p w14:paraId="5C5651BE" w14:textId="4BD9F600" w:rsidR="00A02A42" w:rsidRPr="0001441F" w:rsidRDefault="00A02A42" w:rsidP="00A02A42">
      <w:pPr>
        <w:pStyle w:val="05-ODST-3"/>
      </w:pPr>
      <w:r>
        <w:lastRenderedPageBreak/>
        <w:t xml:space="preserve">Zadavatel požaduje, aby pracovníci dodavatele byli vybaveni pracovními a ochrannými prostředky, které budou bezpodmínečně používat. </w:t>
      </w:r>
    </w:p>
    <w:p w14:paraId="57EC9F15" w14:textId="75A4C58B" w:rsidR="000A46A6" w:rsidRPr="00EB30FD" w:rsidRDefault="001E2CED" w:rsidP="000A46A6">
      <w:pPr>
        <w:pStyle w:val="05-ODST-3"/>
      </w:pPr>
      <w:r>
        <w:t xml:space="preserve">Zadavatel požaduje </w:t>
      </w:r>
      <w:r w:rsidR="00BA5430" w:rsidRPr="4A6B462D">
        <w:rPr>
          <w:b/>
          <w:bCs/>
        </w:rPr>
        <w:t>Z</w:t>
      </w:r>
      <w:r w:rsidRPr="4A6B462D">
        <w:rPr>
          <w:b/>
          <w:bCs/>
        </w:rPr>
        <w:t>áruku</w:t>
      </w:r>
      <w:r>
        <w:t xml:space="preserve"> na dílo </w:t>
      </w:r>
      <w:r w:rsidR="00BA5430" w:rsidRPr="4A6B462D">
        <w:rPr>
          <w:b/>
          <w:bCs/>
        </w:rPr>
        <w:t>60</w:t>
      </w:r>
      <w:r w:rsidRPr="4A6B462D">
        <w:rPr>
          <w:b/>
          <w:bCs/>
        </w:rPr>
        <w:t xml:space="preserve"> měsíců</w:t>
      </w:r>
      <w:r>
        <w:t xml:space="preserve"> </w:t>
      </w:r>
      <w:r w:rsidR="00BA5430">
        <w:t xml:space="preserve">a </w:t>
      </w:r>
      <w:r w:rsidR="00BA5430" w:rsidRPr="4A6B462D">
        <w:rPr>
          <w:b/>
          <w:bCs/>
        </w:rPr>
        <w:t>Záruku</w:t>
      </w:r>
      <w:r w:rsidR="00BA5430">
        <w:t xml:space="preserve"> na technologie dle </w:t>
      </w:r>
      <w:r w:rsidR="00BA5430" w:rsidRPr="4A6B462D">
        <w:rPr>
          <w:b/>
          <w:bCs/>
        </w:rPr>
        <w:t xml:space="preserve">Technických požadavků Příloh </w:t>
      </w:r>
      <w:proofErr w:type="gramStart"/>
      <w:r w:rsidR="00BA5430" w:rsidRPr="4A6B462D">
        <w:rPr>
          <w:b/>
          <w:bCs/>
        </w:rPr>
        <w:t>6</w:t>
      </w:r>
      <w:r w:rsidR="48325F2C" w:rsidRPr="4A6B462D">
        <w:rPr>
          <w:b/>
          <w:bCs/>
        </w:rPr>
        <w:t>a</w:t>
      </w:r>
      <w:proofErr w:type="gramEnd"/>
      <w:r w:rsidR="48325F2C" w:rsidRPr="4A6B462D">
        <w:rPr>
          <w:b/>
          <w:bCs/>
        </w:rPr>
        <w:t>, 6b a 6c</w:t>
      </w:r>
      <w:r w:rsidR="00BA5430">
        <w:t>.</w:t>
      </w:r>
    </w:p>
    <w:p w14:paraId="57EC9F16" w14:textId="30733428" w:rsidR="000A46A6" w:rsidRPr="00EB30FD" w:rsidRDefault="000A46A6" w:rsidP="000A46A6">
      <w:pPr>
        <w:pStyle w:val="05-ODST-3"/>
      </w:pPr>
      <w:r>
        <w:t xml:space="preserve">Zadavatel požaduje zajištění záručního servisu dle podmínek uvedených v návrhu smlouvy, který je </w:t>
      </w:r>
      <w:r w:rsidR="00BA5430" w:rsidRPr="4A6B462D">
        <w:rPr>
          <w:b/>
          <w:bCs/>
        </w:rPr>
        <w:t>P</w:t>
      </w:r>
      <w:r w:rsidRPr="4A6B462D">
        <w:rPr>
          <w:b/>
          <w:bCs/>
        </w:rPr>
        <w:t xml:space="preserve">řílohou č. </w:t>
      </w:r>
      <w:r w:rsidR="00BA5430" w:rsidRPr="4A6B462D">
        <w:rPr>
          <w:b/>
          <w:bCs/>
        </w:rPr>
        <w:t>5</w:t>
      </w:r>
      <w:r>
        <w:t xml:space="preserve"> této </w:t>
      </w:r>
      <w:r w:rsidR="00EB30FD">
        <w:t>ZD</w:t>
      </w:r>
      <w:r>
        <w:t xml:space="preserve"> a v souladu s platnou legislativou</w:t>
      </w:r>
      <w:r w:rsidR="00660948">
        <w:t>.</w:t>
      </w:r>
    </w:p>
    <w:p w14:paraId="4911AFDD" w14:textId="2320570A" w:rsidR="00790850" w:rsidRPr="00EB30FD" w:rsidRDefault="00790850" w:rsidP="001D7EAD">
      <w:pPr>
        <w:pStyle w:val="05-ODST-3"/>
      </w:pPr>
      <w:r w:rsidRPr="4A6B462D">
        <w:rPr>
          <w:rFonts w:cs="Arial"/>
        </w:rPr>
        <w:t>Zhotovitel se zavazuje, že minimálně po dobu 10 let zajistí dodání jakéhokoli náhradního dílu k dílu.</w:t>
      </w:r>
    </w:p>
    <w:p w14:paraId="43C88C17" w14:textId="17BD0266" w:rsidR="008F298D" w:rsidRPr="004D5224" w:rsidRDefault="008F298D" w:rsidP="001D7EAD">
      <w:pPr>
        <w:pStyle w:val="05-ODST-3"/>
      </w:pPr>
      <w:r>
        <w:t>Komunikačním jazykem pro plnění zakázky je český jazyk. To znamená, že pokud osoby na straně dodavatele, které se budou podílet na realizaci předmětu zakázky, nekomunikují (nebo komunikují špatně) v českém jazyce, je dodavatel povinen zajistit na své náklady, aby komunikační výstupy (jak ústní, tak i písemné) vůči zadavateli byly v českém jazyce.</w:t>
      </w:r>
    </w:p>
    <w:p w14:paraId="40A00234" w14:textId="77777777" w:rsidR="00383169" w:rsidRDefault="00383169" w:rsidP="00FC6C0F">
      <w:pPr>
        <w:pStyle w:val="02-ODST-2"/>
        <w:numPr>
          <w:ilvl w:val="0"/>
          <w:numId w:val="0"/>
        </w:numPr>
        <w:ind w:left="1277"/>
        <w:rPr>
          <w:b/>
        </w:rPr>
      </w:pPr>
    </w:p>
    <w:p w14:paraId="57EC9F19" w14:textId="1C38DE9A" w:rsidR="003138D8" w:rsidRPr="00254307" w:rsidRDefault="003138D8" w:rsidP="003138D8">
      <w:pPr>
        <w:pStyle w:val="02-ODST-2"/>
        <w:tabs>
          <w:tab w:val="clear" w:pos="1790"/>
          <w:tab w:val="num" w:pos="1080"/>
        </w:tabs>
        <w:ind w:left="567"/>
        <w:rPr>
          <w:b/>
        </w:rPr>
      </w:pPr>
      <w:r w:rsidRPr="00254307">
        <w:rPr>
          <w:b/>
        </w:rPr>
        <w:t>Zařízení pracoviště</w:t>
      </w:r>
      <w:r w:rsidR="0058679F">
        <w:rPr>
          <w:b/>
        </w:rPr>
        <w:t xml:space="preserve"> pro realizaci předmětu zakázky</w:t>
      </w:r>
    </w:p>
    <w:p w14:paraId="57EC9F1A" w14:textId="5204A0D2" w:rsidR="003138D8" w:rsidRDefault="003138D8" w:rsidP="003138D8">
      <w:pPr>
        <w:pStyle w:val="05-ODST-3"/>
      </w:pPr>
      <w:r>
        <w:t>Zadavatel nezajišťuje uzavřený sklad</w:t>
      </w:r>
      <w:r w:rsidR="00845536">
        <w:t>, dle možnosti poskytne pouze</w:t>
      </w:r>
      <w:r w:rsidR="0002721E">
        <w:t xml:space="preserve"> plochu pro</w:t>
      </w:r>
      <w:r w:rsidR="00845536">
        <w:t xml:space="preserve"> umístění materiálu a techniky v místě plnění v době prováděných prací</w:t>
      </w:r>
      <w:r w:rsidR="0058679F">
        <w:t>.</w:t>
      </w:r>
      <w:r>
        <w:t xml:space="preserve"> </w:t>
      </w:r>
    </w:p>
    <w:p w14:paraId="57EC9F1B" w14:textId="77777777" w:rsidR="003138D8" w:rsidRDefault="003138D8" w:rsidP="003138D8">
      <w:pPr>
        <w:pStyle w:val="05-ODST-3"/>
      </w:pPr>
      <w:r>
        <w:t>Zadavatel neposkytuje sociální zařízení a šatny.</w:t>
      </w:r>
    </w:p>
    <w:p w14:paraId="57EC9F1C" w14:textId="77777777" w:rsidR="00EC5CB9" w:rsidRDefault="00EC5CB9" w:rsidP="00EC5CB9">
      <w:pPr>
        <w:pStyle w:val="05-ODST-3"/>
      </w:pPr>
      <w:r>
        <w:t>V místech, kde je zdroj el. energie a vody, zadavatel poskytne napojení na tyto zdroje</w:t>
      </w:r>
      <w:r w:rsidR="00DA787C">
        <w:t xml:space="preserve"> </w:t>
      </w:r>
      <w:r w:rsidR="00DA787C" w:rsidRPr="00ED6289">
        <w:rPr>
          <w:rFonts w:cs="Arial"/>
        </w:rPr>
        <w:t xml:space="preserve">za předpokladu zřízení podružného měření (na náklad </w:t>
      </w:r>
      <w:r w:rsidR="00DA787C">
        <w:rPr>
          <w:rFonts w:cs="Arial"/>
        </w:rPr>
        <w:t>dodavatele) a úhrady spotřeby</w:t>
      </w:r>
      <w:r w:rsidR="0058679F">
        <w:t>.</w:t>
      </w:r>
      <w:r>
        <w:t xml:space="preserve"> </w:t>
      </w:r>
    </w:p>
    <w:p w14:paraId="57EC9F1D" w14:textId="77777777" w:rsidR="003138D8" w:rsidRPr="00FC4335" w:rsidRDefault="0058679F" w:rsidP="003138D8">
      <w:pPr>
        <w:pStyle w:val="05-ODST-3"/>
      </w:pPr>
      <w:r>
        <w:t>Dodavatel</w:t>
      </w:r>
      <w:r w:rsidRPr="00FC4335">
        <w:t xml:space="preserve"> </w:t>
      </w:r>
      <w:r w:rsidR="003138D8" w:rsidRPr="00FC4335">
        <w:t xml:space="preserve">zodpovídá za řádnou ochranu veškeré zeleně v místě </w:t>
      </w:r>
      <w:r>
        <w:t>plnění</w:t>
      </w:r>
      <w:r w:rsidR="003138D8" w:rsidRPr="00FC4335">
        <w:t xml:space="preserve"> a na sousedních plochách. Poškozenou nebo zničenou zeleň je povinen nahradit.</w:t>
      </w:r>
    </w:p>
    <w:p w14:paraId="57EC9F1E" w14:textId="77777777" w:rsidR="003138D8" w:rsidRDefault="0058679F" w:rsidP="003138D8">
      <w:pPr>
        <w:pStyle w:val="05-ODST-3"/>
      </w:pPr>
      <w:r>
        <w:t xml:space="preserve">Dodavatel </w:t>
      </w:r>
      <w:r w:rsidR="003138D8">
        <w:t xml:space="preserve">zodpovídá za udržení pořádku na vlastním pracovišti. V případě, že </w:t>
      </w:r>
      <w:r>
        <w:t xml:space="preserve">dodavatel </w:t>
      </w:r>
      <w:r w:rsidR="003138D8">
        <w:t xml:space="preserve">nezajistí likvidaci vlastního odpadu a zbytků materiálu, odstraní je zadavatel sám na náklady </w:t>
      </w:r>
      <w:r>
        <w:t>dodavatele a dodavatel</w:t>
      </w:r>
      <w:r w:rsidR="003138D8">
        <w:t xml:space="preserve"> je povinen uhradit náklady, které mu byly podle tohoto odstavce zadavatelem vyúčtovány.</w:t>
      </w:r>
    </w:p>
    <w:p w14:paraId="5EF30EA2" w14:textId="77777777" w:rsidR="00E26021" w:rsidRDefault="00E26021" w:rsidP="00FC6C0F">
      <w:pPr>
        <w:pStyle w:val="02-ODST-2"/>
        <w:numPr>
          <w:ilvl w:val="0"/>
          <w:numId w:val="0"/>
        </w:numPr>
        <w:ind w:left="1277"/>
        <w:rPr>
          <w:b/>
        </w:rPr>
      </w:pPr>
    </w:p>
    <w:p w14:paraId="57EC9F20" w14:textId="77777777" w:rsidR="00B2001C" w:rsidRPr="00184DEE" w:rsidRDefault="00B2001C" w:rsidP="00B2001C">
      <w:pPr>
        <w:pStyle w:val="02-ODST-2"/>
        <w:tabs>
          <w:tab w:val="clear" w:pos="1790"/>
          <w:tab w:val="num" w:pos="1080"/>
        </w:tabs>
        <w:ind w:left="567"/>
        <w:rPr>
          <w:b/>
        </w:rPr>
      </w:pPr>
      <w:r w:rsidRPr="00184DEE">
        <w:rPr>
          <w:b/>
        </w:rPr>
        <w:t>Provádění prací</w:t>
      </w:r>
    </w:p>
    <w:p w14:paraId="00B6768D" w14:textId="77777777" w:rsidR="003B671E" w:rsidRDefault="003B671E" w:rsidP="003B671E">
      <w:pPr>
        <w:pStyle w:val="05-ODST-3"/>
        <w:tabs>
          <w:tab w:val="clear" w:pos="1134"/>
          <w:tab w:val="clear" w:pos="1364"/>
          <w:tab w:val="num" w:pos="3491"/>
        </w:tabs>
      </w:pPr>
      <w:r w:rsidRPr="004D21FF">
        <w:t xml:space="preserve">Dodavatel je při realizaci </w:t>
      </w:r>
      <w:r>
        <w:t>díla</w:t>
      </w:r>
      <w:r w:rsidRPr="004D21FF">
        <w:t xml:space="preserve"> povinen postupovat v souladu s</w:t>
      </w:r>
      <w:r>
        <w:t xml:space="preserve"> platnou legislativou, provoz zařízení dotčených realizací díla musí splňovat požadavky platných obecně závazných předpisů a vnitřních předpisů zadavatele. </w:t>
      </w:r>
    </w:p>
    <w:p w14:paraId="72EEAE33" w14:textId="531F7FD5" w:rsidR="003B671E" w:rsidRDefault="003B671E" w:rsidP="003B671E">
      <w:pPr>
        <w:pStyle w:val="05-ODST-3"/>
        <w:tabs>
          <w:tab w:val="clear" w:pos="1134"/>
          <w:tab w:val="clear" w:pos="1364"/>
          <w:tab w:val="num" w:pos="3491"/>
        </w:tabs>
      </w:pPr>
      <w:r>
        <w:t xml:space="preserve">Dodavatel je povinen při realizaci díla dodržovat požadavky interních předpisů zadavatele Povolování prací v ČEPRO, a.s.“ v platném znění, se kterým bude prokazatelně seznámen po podpisu </w:t>
      </w:r>
      <w:r w:rsidR="00383169">
        <w:t>s</w:t>
      </w:r>
      <w:r w:rsidR="0002721E">
        <w:t xml:space="preserve">mlouvy o </w:t>
      </w:r>
      <w:r w:rsidR="077375B8">
        <w:t>dodání a instalaci FVE</w:t>
      </w:r>
      <w:r w:rsidR="0002721E">
        <w:t>.</w:t>
      </w:r>
      <w:r>
        <w:t xml:space="preserve"> </w:t>
      </w:r>
    </w:p>
    <w:p w14:paraId="499DD676" w14:textId="161DB6F6" w:rsidR="003B671E" w:rsidRPr="00BA34B2" w:rsidRDefault="003B671E" w:rsidP="003B671E">
      <w:pPr>
        <w:pStyle w:val="05-ODST-3"/>
        <w:tabs>
          <w:tab w:val="clear" w:pos="1134"/>
          <w:tab w:val="clear" w:pos="1364"/>
          <w:tab w:val="num" w:pos="3491"/>
        </w:tabs>
      </w:pPr>
      <w:r>
        <w:t>Všechny práce a dodávky musí odpovídat platným právním předpisům a požadavkům definovaných platnými vnitřními předpisy zadavatele v oblasti bezpečnosti práce, požární ochrany, životního prostředí a organizace údržby a oprav</w:t>
      </w:r>
      <w:r w:rsidR="0002721E">
        <w:t>.</w:t>
      </w:r>
    </w:p>
    <w:p w14:paraId="47393C84" w14:textId="4B5BD3F7" w:rsidR="003B671E" w:rsidRPr="00F028DE" w:rsidRDefault="0002721E" w:rsidP="003B671E">
      <w:pPr>
        <w:pStyle w:val="05-ODST-3"/>
        <w:tabs>
          <w:tab w:val="clear" w:pos="1364"/>
          <w:tab w:val="num" w:pos="3491"/>
        </w:tabs>
        <w:rPr>
          <w:rFonts w:cs="Arial"/>
        </w:rPr>
      </w:pPr>
      <w:r w:rsidRPr="4A8564B7">
        <w:rPr>
          <w:rFonts w:cs="Arial"/>
        </w:rPr>
        <w:t>K</w:t>
      </w:r>
      <w:r w:rsidR="003B671E" w:rsidRPr="4A8564B7">
        <w:rPr>
          <w:rFonts w:cs="Arial"/>
        </w:rPr>
        <w:t>omponenty</w:t>
      </w:r>
      <w:r w:rsidRPr="4A8564B7">
        <w:rPr>
          <w:rFonts w:cs="Arial"/>
        </w:rPr>
        <w:t xml:space="preserve"> a</w:t>
      </w:r>
      <w:r w:rsidR="003B671E" w:rsidRPr="4A8564B7">
        <w:rPr>
          <w:rFonts w:cs="Arial"/>
        </w:rPr>
        <w:t xml:space="preserve"> výrobky, užité dodavatelem při provádění činností (realizaci díla) požadovaných zadavatelem musí být nové a nepoužité. Dodavatel garantuje zadavateli použití vždy originálních náhradních dílů vztahujících se k</w:t>
      </w:r>
      <w:r w:rsidRPr="4A8564B7">
        <w:rPr>
          <w:rFonts w:cs="Arial"/>
        </w:rPr>
        <w:t> </w:t>
      </w:r>
      <w:r w:rsidR="003B671E" w:rsidRPr="4A8564B7">
        <w:rPr>
          <w:rFonts w:cs="Arial"/>
        </w:rPr>
        <w:t>zařízení</w:t>
      </w:r>
      <w:r w:rsidRPr="4A8564B7">
        <w:rPr>
          <w:rFonts w:cs="Arial"/>
        </w:rPr>
        <w:t>.</w:t>
      </w:r>
      <w:r w:rsidR="003B671E" w:rsidRPr="4A8564B7">
        <w:rPr>
          <w:rFonts w:cs="Arial"/>
        </w:rPr>
        <w:t xml:space="preserve"> </w:t>
      </w:r>
    </w:p>
    <w:p w14:paraId="2B5636CA" w14:textId="77777777" w:rsidR="00383169" w:rsidRDefault="003B671E" w:rsidP="00383169">
      <w:pPr>
        <w:pStyle w:val="05-ODST-3"/>
        <w:tabs>
          <w:tab w:val="clear" w:pos="1364"/>
          <w:tab w:val="num" w:pos="3491"/>
        </w:tabs>
        <w:rPr>
          <w:rFonts w:cs="Arial"/>
        </w:rPr>
      </w:pPr>
      <w:r w:rsidRPr="4A8564B7">
        <w:rPr>
          <w:rFonts w:cs="Arial"/>
        </w:rPr>
        <w:t xml:space="preserve">Pro provádění prací dodavatele v rozsahu a </w:t>
      </w:r>
      <w:r w:rsidR="0002721E" w:rsidRPr="4A8564B7">
        <w:rPr>
          <w:rFonts w:cs="Arial"/>
        </w:rPr>
        <w:t>harmonogramu</w:t>
      </w:r>
      <w:r w:rsidRPr="4A8564B7">
        <w:rPr>
          <w:rFonts w:cs="Arial"/>
        </w:rPr>
        <w:t xml:space="preserve"> musí mít dodavatel zajištěn dostatečný počet osob provádějících činnosti s odbornou kvalifikací na všechny prováděné činnosti.</w:t>
      </w:r>
    </w:p>
    <w:p w14:paraId="5B0C03A9" w14:textId="76F545E1" w:rsidR="00383169" w:rsidRDefault="004D21FF" w:rsidP="00383169">
      <w:pPr>
        <w:pStyle w:val="05-ODST-3"/>
      </w:pPr>
      <w:r>
        <w:t xml:space="preserve">Dodavatel je při realizaci </w:t>
      </w:r>
      <w:r w:rsidR="0058679F">
        <w:t xml:space="preserve">díla </w:t>
      </w:r>
      <w:r>
        <w:t>povinen postupovat v souladu s</w:t>
      </w:r>
      <w:r w:rsidR="0058679F">
        <w:t> platnou legislativou</w:t>
      </w:r>
      <w:r w:rsidR="00383169">
        <w:t xml:space="preserve">. </w:t>
      </w:r>
    </w:p>
    <w:p w14:paraId="12014559" w14:textId="5C559A44" w:rsidR="00BD4F27" w:rsidRPr="00383169" w:rsidRDefault="00BD4F27" w:rsidP="00383169">
      <w:pPr>
        <w:pStyle w:val="05-ODST-3"/>
      </w:pPr>
      <w:r>
        <w:t>Dodavatel je povinen dodržovat veškeré platné obecně závazné předpisy,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w:t>
      </w:r>
      <w:r w:rsidR="002B2952">
        <w:t>dále též „</w:t>
      </w:r>
      <w:r>
        <w:t>zákon o zajištění dalších podmínek bezpečnosti a ochrany zdraví při práci</w:t>
      </w:r>
      <w:r w:rsidR="002B2952">
        <w:t>“)</w:t>
      </w:r>
      <w:r>
        <w:t xml:space="preserve">, ve znění pozdějších předpisů, a </w:t>
      </w:r>
      <w:r>
        <w:lastRenderedPageBreak/>
        <w:t>další související předpisy, zákon č. 262/2006 Sb., zákoník práce, ve znění pozdějších předpisů a stejně tak všechny ostatní platné bezpečnostní předpisy.</w:t>
      </w:r>
    </w:p>
    <w:p w14:paraId="57EC9F27" w14:textId="77777777" w:rsidR="003B29C6" w:rsidRDefault="003B29C6" w:rsidP="00383169">
      <w:pPr>
        <w:pStyle w:val="05-ODST-3"/>
      </w:pPr>
      <w:r>
        <w:t>Povinností dodavatele je předat před zahájením prací písemnou informaci o rizicích vyplývajících z jeho pracovní činnosti a přijatých opatřeních k ochraně před jejich působením (</w:t>
      </w:r>
      <w:r w:rsidR="006E1670">
        <w:t xml:space="preserve">viz </w:t>
      </w:r>
      <w:r>
        <w:t xml:space="preserve">§ 101 </w:t>
      </w:r>
      <w:r w:rsidR="006E1670">
        <w:t xml:space="preserve">odst. </w:t>
      </w:r>
      <w:r>
        <w:t>3</w:t>
      </w:r>
      <w:r w:rsidR="006E1670">
        <w:t xml:space="preserve"> zákona č. 262/2006 Sb.,</w:t>
      </w:r>
      <w:r>
        <w:t xml:space="preserve"> </w:t>
      </w:r>
      <w:r w:rsidR="006E1670">
        <w:t>z</w:t>
      </w:r>
      <w:r>
        <w:t>ákoníku práce).</w:t>
      </w:r>
    </w:p>
    <w:p w14:paraId="57EC9F28" w14:textId="77777777" w:rsidR="00DC221B" w:rsidRDefault="00DC221B" w:rsidP="00DC221B">
      <w:pPr>
        <w:pStyle w:val="05-ODST-3"/>
      </w:pPr>
      <w:r>
        <w:t>Dodavatel nese nebezpečí škody na díle až do předání díla zadavateli.</w:t>
      </w:r>
    </w:p>
    <w:p w14:paraId="0CF8365E" w14:textId="77777777" w:rsidR="00A648AE" w:rsidRPr="00991DB1" w:rsidRDefault="00A648AE" w:rsidP="00A648AE">
      <w:pPr>
        <w:pStyle w:val="05-ODST-3"/>
        <w:tabs>
          <w:tab w:val="clear" w:pos="1364"/>
          <w:tab w:val="num" w:pos="3491"/>
        </w:tabs>
        <w:rPr>
          <w:rFonts w:cs="Arial"/>
        </w:rPr>
      </w:pPr>
      <w:r w:rsidRPr="4A8564B7">
        <w:rPr>
          <w:rFonts w:cs="Arial"/>
        </w:rPr>
        <w:t xml:space="preserve">Dodavatel je povinen provést ekologickou likvidaci odpadů vzniklých při provádění díla dodavatelem. Dodavatel je povinen zajistit odvoz odpadů na příslušnou skládku nebo jejich likvidaci v souladu s platnou legislativou. </w:t>
      </w:r>
    </w:p>
    <w:p w14:paraId="57EC9F2B" w14:textId="4537D0EA" w:rsidR="007E487E" w:rsidRPr="003174B3" w:rsidRDefault="00DC221B" w:rsidP="005A3EE9">
      <w:pPr>
        <w:pStyle w:val="05-ODST-3"/>
        <w:tabs>
          <w:tab w:val="clear" w:pos="1364"/>
          <w:tab w:val="num" w:pos="3491"/>
        </w:tabs>
        <w:rPr>
          <w:rFonts w:cs="Arial"/>
        </w:rPr>
      </w:pPr>
      <w:r w:rsidRPr="4A8564B7">
        <w:rPr>
          <w:rFonts w:cs="Arial"/>
        </w:rPr>
        <w:t xml:space="preserve">Dodavatel bere na vědomí, že práce budou probíhat za plného provozu </w:t>
      </w:r>
      <w:r w:rsidR="00383169" w:rsidRPr="4A8564B7">
        <w:rPr>
          <w:rFonts w:cs="Arial"/>
        </w:rPr>
        <w:t>skladů</w:t>
      </w:r>
      <w:r w:rsidR="00B90DE9" w:rsidRPr="4A8564B7">
        <w:rPr>
          <w:rFonts w:cs="Arial"/>
        </w:rPr>
        <w:t xml:space="preserve"> a za běžného provozu v administrativních a provozních budovách a skladech zadavatele. </w:t>
      </w:r>
      <w:r w:rsidR="007F4AD7" w:rsidRPr="4A8564B7">
        <w:rPr>
          <w:rFonts w:cs="Arial"/>
        </w:rPr>
        <w:t xml:space="preserve">Dodavatel se </w:t>
      </w:r>
      <w:r w:rsidRPr="4A8564B7">
        <w:rPr>
          <w:rFonts w:cs="Arial"/>
        </w:rPr>
        <w:t xml:space="preserve"> zavazuje  před zahájením díla informovat a seznámit se všemi skutečnostmi a riziky vztahujícími se k provozu </w:t>
      </w:r>
      <w:r w:rsidR="00FC7702" w:rsidRPr="4A8564B7">
        <w:rPr>
          <w:rFonts w:cs="Arial"/>
        </w:rPr>
        <w:t>skladů</w:t>
      </w:r>
      <w:r w:rsidRPr="4A8564B7">
        <w:rPr>
          <w:rFonts w:cs="Arial"/>
        </w:rPr>
        <w:t xml:space="preserve"> tak, aby mohl dílo řádně a bezpečně pro zadavatele provést s tím, že v okamžiku, kdy dodavatel zahájí provádění díla, platí, že </w:t>
      </w:r>
      <w:r w:rsidR="008C21F3" w:rsidRPr="4A8564B7">
        <w:rPr>
          <w:rFonts w:cs="Arial"/>
        </w:rPr>
        <w:t xml:space="preserve">dodavatel </w:t>
      </w:r>
      <w:r w:rsidRPr="4A8564B7">
        <w:rPr>
          <w:rFonts w:cs="Arial"/>
        </w:rPr>
        <w:t xml:space="preserve">je s podmínkami provozu </w:t>
      </w:r>
      <w:r w:rsidR="00FC7702" w:rsidRPr="4A8564B7">
        <w:rPr>
          <w:rFonts w:cs="Arial"/>
        </w:rPr>
        <w:t>skladů</w:t>
      </w:r>
      <w:r w:rsidRPr="4A8564B7">
        <w:rPr>
          <w:rFonts w:cs="Arial"/>
        </w:rPr>
        <w:t xml:space="preserve"> seznámen. </w:t>
      </w:r>
    </w:p>
    <w:p w14:paraId="57EC9F2C" w14:textId="77777777" w:rsidR="00EC093C" w:rsidRPr="00184DEE" w:rsidRDefault="00EC093C" w:rsidP="00EC093C">
      <w:pPr>
        <w:pStyle w:val="02-ODST-2"/>
        <w:tabs>
          <w:tab w:val="clear" w:pos="1790"/>
          <w:tab w:val="num" w:pos="1080"/>
        </w:tabs>
        <w:ind w:left="567"/>
        <w:rPr>
          <w:b/>
        </w:rPr>
      </w:pPr>
      <w:r>
        <w:rPr>
          <w:b/>
        </w:rPr>
        <w:t>Požadavky na technickou dokumentaci</w:t>
      </w:r>
    </w:p>
    <w:p w14:paraId="57EC9F2D" w14:textId="0D142013" w:rsidR="007E487E" w:rsidRDefault="00EC093C" w:rsidP="00EC093C">
      <w:r w:rsidRPr="00F029AE">
        <w:t>Veškerou dokumentaci díla (technologické a pracovní předpisy a postupy, výpočty a jiné doklady nutné k provedení díla) zpracovanou dodavatelem, je dodavatel povinen předložit zadavateli ke schválení</w:t>
      </w:r>
      <w:r w:rsidR="00F029AE">
        <w:t xml:space="preserve"> před započetím díla.</w:t>
      </w:r>
    </w:p>
    <w:p w14:paraId="57EC9F2E" w14:textId="4C94B766" w:rsidR="00EC093C" w:rsidRDefault="00EC093C" w:rsidP="00475F06">
      <w:pPr>
        <w:pStyle w:val="05-ODST-3"/>
      </w:pPr>
      <w:r w:rsidRPr="006F6822">
        <w:t>Požadavky na technickou dokumentaci</w:t>
      </w:r>
    </w:p>
    <w:p w14:paraId="5A00C472" w14:textId="77777777" w:rsidR="00481E98" w:rsidRPr="005A509C" w:rsidRDefault="00481E98">
      <w:pPr>
        <w:pStyle w:val="10-ODST-3"/>
        <w:rPr>
          <w:snapToGrid w:val="0"/>
        </w:rPr>
      </w:pPr>
      <w:r w:rsidRPr="005A509C">
        <w:rPr>
          <w:snapToGrid w:val="0"/>
        </w:rPr>
        <w:t xml:space="preserve">Nejpozději při přejímce díla dodavatel zadavateli rovněž předá v českém jazyce veškerou dokumentaci požadovanou zadavatelem a plynoucí z obecně závazných právních a technických předpisů: </w:t>
      </w:r>
    </w:p>
    <w:p w14:paraId="6A7D3755" w14:textId="77777777" w:rsidR="00481E98" w:rsidRDefault="00481E98" w:rsidP="00481E98">
      <w:pPr>
        <w:pStyle w:val="Odstavecseseznamem"/>
        <w:rPr>
          <w:rFonts w:cs="Arial"/>
          <w:snapToGrid w:val="0"/>
        </w:rPr>
      </w:pPr>
    </w:p>
    <w:p w14:paraId="233BC7D3" w14:textId="77777777" w:rsidR="00025FF9" w:rsidRPr="000407B4" w:rsidRDefault="00025FF9" w:rsidP="00025FF9">
      <w:pPr>
        <w:pStyle w:val="Odrky-psmena"/>
        <w:numPr>
          <w:ilvl w:val="0"/>
          <w:numId w:val="19"/>
        </w:numPr>
        <w:tabs>
          <w:tab w:val="left" w:pos="708"/>
        </w:tabs>
        <w:spacing w:line="264" w:lineRule="auto"/>
        <w:rPr>
          <w:rFonts w:cs="Arial"/>
          <w:snapToGrid w:val="0"/>
        </w:rPr>
      </w:pPr>
      <w:r w:rsidRPr="000407B4">
        <w:rPr>
          <w:rFonts w:cs="Arial"/>
          <w:snapToGrid w:val="0"/>
        </w:rPr>
        <w:t xml:space="preserve">prohlášení o shodě ve smyslu § 13 odst. 2 zákona č. 22/1997 Sb., o technických požadavcích na výrobky a o změně a doplnění některých zákonů, v platném znění </w:t>
      </w:r>
    </w:p>
    <w:p w14:paraId="55E96D5D" w14:textId="77777777" w:rsidR="00025FF9" w:rsidRPr="000407B4" w:rsidRDefault="00025FF9" w:rsidP="00025FF9">
      <w:pPr>
        <w:pStyle w:val="Odrky-psmena"/>
        <w:numPr>
          <w:ilvl w:val="0"/>
          <w:numId w:val="19"/>
        </w:numPr>
        <w:tabs>
          <w:tab w:val="left" w:pos="708"/>
        </w:tabs>
        <w:spacing w:line="264" w:lineRule="auto"/>
        <w:rPr>
          <w:rFonts w:cs="Arial"/>
          <w:snapToGrid w:val="0"/>
        </w:rPr>
      </w:pPr>
      <w:r w:rsidRPr="000407B4">
        <w:rPr>
          <w:rFonts w:cs="Arial"/>
          <w:snapToGrid w:val="0"/>
        </w:rPr>
        <w:t>atesty, certifikáty a osvědčení o jakosti (zkouškách) použitých materiálů, strojů a zařízení</w:t>
      </w:r>
    </w:p>
    <w:p w14:paraId="77156252" w14:textId="77777777" w:rsidR="00025FF9" w:rsidRPr="000407B4" w:rsidRDefault="00025FF9" w:rsidP="00025FF9">
      <w:pPr>
        <w:pStyle w:val="Odrky-psmena"/>
        <w:numPr>
          <w:ilvl w:val="0"/>
          <w:numId w:val="19"/>
        </w:numPr>
        <w:tabs>
          <w:tab w:val="left" w:pos="708"/>
        </w:tabs>
        <w:spacing w:line="264" w:lineRule="auto"/>
        <w:rPr>
          <w:rFonts w:cs="Arial"/>
          <w:snapToGrid w:val="0"/>
        </w:rPr>
      </w:pPr>
      <w:r w:rsidRPr="000407B4">
        <w:rPr>
          <w:rFonts w:cs="Arial"/>
          <w:snapToGrid w:val="0"/>
        </w:rPr>
        <w:t>dokumentaci dováženého zařízení</w:t>
      </w:r>
    </w:p>
    <w:p w14:paraId="0A69E651" w14:textId="77777777" w:rsidR="00025FF9" w:rsidRPr="000407B4" w:rsidRDefault="00025FF9" w:rsidP="00025FF9">
      <w:pPr>
        <w:pStyle w:val="Odrky-psmena"/>
        <w:numPr>
          <w:ilvl w:val="0"/>
          <w:numId w:val="19"/>
        </w:numPr>
        <w:tabs>
          <w:tab w:val="left" w:pos="708"/>
        </w:tabs>
        <w:spacing w:line="264" w:lineRule="auto"/>
        <w:rPr>
          <w:rFonts w:cs="Arial"/>
          <w:snapToGrid w:val="0"/>
        </w:rPr>
      </w:pPr>
      <w:r w:rsidRPr="000407B4">
        <w:rPr>
          <w:rFonts w:cs="Arial"/>
          <w:snapToGrid w:val="0"/>
        </w:rPr>
        <w:t xml:space="preserve">návod k použití, k obsluze a údržbě s ohledem na bezpečnost práce </w:t>
      </w:r>
    </w:p>
    <w:p w14:paraId="1BB57517" w14:textId="1000D087" w:rsidR="00025FF9" w:rsidRPr="000407B4" w:rsidRDefault="00025FF9" w:rsidP="00025FF9">
      <w:pPr>
        <w:pStyle w:val="Odrky-psmena"/>
        <w:numPr>
          <w:ilvl w:val="0"/>
          <w:numId w:val="19"/>
        </w:numPr>
        <w:tabs>
          <w:tab w:val="left" w:pos="708"/>
        </w:tabs>
        <w:spacing w:line="264" w:lineRule="auto"/>
        <w:rPr>
          <w:rFonts w:cs="Arial"/>
          <w:snapToGrid w:val="0"/>
        </w:rPr>
      </w:pPr>
      <w:r w:rsidRPr="000407B4">
        <w:rPr>
          <w:rFonts w:cs="Arial"/>
          <w:snapToGrid w:val="0"/>
        </w:rPr>
        <w:t>revizní zprávu/y</w:t>
      </w:r>
    </w:p>
    <w:p w14:paraId="1B59A7A8" w14:textId="77777777" w:rsidR="00025FF9" w:rsidRPr="000407B4" w:rsidRDefault="00025FF9" w:rsidP="00025FF9">
      <w:pPr>
        <w:pStyle w:val="Odrky-psmena"/>
        <w:numPr>
          <w:ilvl w:val="0"/>
          <w:numId w:val="19"/>
        </w:numPr>
        <w:tabs>
          <w:tab w:val="left" w:pos="708"/>
        </w:tabs>
        <w:spacing w:line="264" w:lineRule="auto"/>
        <w:rPr>
          <w:rFonts w:cs="Arial"/>
          <w:snapToGrid w:val="0"/>
        </w:rPr>
      </w:pPr>
      <w:r w:rsidRPr="000407B4">
        <w:rPr>
          <w:rFonts w:cs="Arial"/>
          <w:snapToGrid w:val="0"/>
        </w:rPr>
        <w:t>záruční listy</w:t>
      </w:r>
    </w:p>
    <w:p w14:paraId="5981A9A0" w14:textId="77777777" w:rsidR="00025FF9" w:rsidRPr="000407B4" w:rsidRDefault="00025FF9" w:rsidP="00025FF9">
      <w:pPr>
        <w:pStyle w:val="Odrky-psmena"/>
        <w:numPr>
          <w:ilvl w:val="0"/>
          <w:numId w:val="19"/>
        </w:numPr>
        <w:tabs>
          <w:tab w:val="left" w:pos="708"/>
        </w:tabs>
        <w:spacing w:line="264" w:lineRule="auto"/>
        <w:rPr>
          <w:rFonts w:cs="Arial"/>
          <w:snapToGrid w:val="0"/>
        </w:rPr>
      </w:pPr>
      <w:r w:rsidRPr="000407B4">
        <w:rPr>
          <w:rFonts w:cs="Arial"/>
          <w:snapToGrid w:val="0"/>
        </w:rPr>
        <w:t>geodetické zaměření</w:t>
      </w:r>
    </w:p>
    <w:p w14:paraId="5E5557E8" w14:textId="06C1AE51" w:rsidR="00025FF9" w:rsidRPr="000407B4" w:rsidRDefault="00025FF9" w:rsidP="00025FF9">
      <w:pPr>
        <w:pStyle w:val="Odrky-psmena"/>
        <w:numPr>
          <w:ilvl w:val="0"/>
          <w:numId w:val="19"/>
        </w:numPr>
        <w:tabs>
          <w:tab w:val="left" w:pos="708"/>
        </w:tabs>
        <w:spacing w:line="264" w:lineRule="auto"/>
        <w:rPr>
          <w:rFonts w:cs="Arial"/>
          <w:snapToGrid w:val="0"/>
        </w:rPr>
      </w:pPr>
      <w:r w:rsidRPr="000407B4">
        <w:rPr>
          <w:rFonts w:cs="Arial"/>
          <w:snapToGrid w:val="0"/>
        </w:rPr>
        <w:t>protokol o funkčních zkouškách (uvedení do provozu, komplexní zkoušky a ověření spolehlivosti funkce</w:t>
      </w:r>
      <w:r w:rsidR="588BBECA" w:rsidRPr="000407B4">
        <w:rPr>
          <w:rFonts w:cs="Arial"/>
          <w:snapToGrid w:val="0"/>
        </w:rPr>
        <w:t>)</w:t>
      </w:r>
    </w:p>
    <w:p w14:paraId="0B1A57FF" w14:textId="22AE1AF3" w:rsidR="00025FF9" w:rsidRPr="000407B4" w:rsidRDefault="00025FF9" w:rsidP="00025FF9">
      <w:pPr>
        <w:pStyle w:val="Odrky-psmena"/>
        <w:numPr>
          <w:ilvl w:val="0"/>
          <w:numId w:val="19"/>
        </w:numPr>
        <w:tabs>
          <w:tab w:val="left" w:pos="708"/>
        </w:tabs>
        <w:spacing w:line="264" w:lineRule="auto"/>
        <w:rPr>
          <w:rFonts w:cs="Arial"/>
          <w:snapToGrid w:val="0"/>
        </w:rPr>
      </w:pPr>
      <w:r w:rsidRPr="000407B4">
        <w:rPr>
          <w:rFonts w:cs="Arial"/>
          <w:snapToGrid w:val="0"/>
        </w:rPr>
        <w:t xml:space="preserve">dokumentaci skutečného provedení 3x </w:t>
      </w:r>
      <w:proofErr w:type="spellStart"/>
      <w:r w:rsidRPr="000407B4">
        <w:rPr>
          <w:rFonts w:cs="Arial"/>
          <w:snapToGrid w:val="0"/>
        </w:rPr>
        <w:t>paré</w:t>
      </w:r>
      <w:proofErr w:type="spellEnd"/>
      <w:r w:rsidRPr="000407B4">
        <w:rPr>
          <w:rFonts w:cs="Arial"/>
          <w:snapToGrid w:val="0"/>
        </w:rPr>
        <w:t xml:space="preserve"> v papírové podobě a s dokumentací v elektronické formě 1x elektronicky uložením na elektronické úložiště </w:t>
      </w:r>
      <w:r w:rsidR="000407B4" w:rsidRPr="000407B4">
        <w:rPr>
          <w:rFonts w:cs="Arial"/>
          <w:snapToGrid w:val="0"/>
        </w:rPr>
        <w:t xml:space="preserve">zadavatele – </w:t>
      </w:r>
      <w:proofErr w:type="spellStart"/>
      <w:r w:rsidR="000407B4" w:rsidRPr="000407B4">
        <w:rPr>
          <w:rFonts w:cs="Arial"/>
          <w:snapToGrid w:val="0"/>
        </w:rPr>
        <w:t>Nextcloud</w:t>
      </w:r>
      <w:proofErr w:type="spellEnd"/>
      <w:r w:rsidRPr="000407B4">
        <w:rPr>
          <w:rFonts w:cs="Arial"/>
          <w:snapToGrid w:val="0"/>
        </w:rPr>
        <w:t xml:space="preserve"> ve formátu *</w:t>
      </w:r>
      <w:proofErr w:type="spellStart"/>
      <w:r w:rsidRPr="000407B4">
        <w:rPr>
          <w:rFonts w:cs="Arial"/>
          <w:snapToGrid w:val="0"/>
        </w:rPr>
        <w:t>pdf</w:t>
      </w:r>
      <w:proofErr w:type="spellEnd"/>
      <w:r w:rsidRPr="000407B4">
        <w:rPr>
          <w:rFonts w:cs="Arial"/>
          <w:snapToGrid w:val="0"/>
        </w:rPr>
        <w:t xml:space="preserve"> a ve zdrojových formátech *</w:t>
      </w:r>
      <w:proofErr w:type="spellStart"/>
      <w:r w:rsidRPr="000407B4">
        <w:rPr>
          <w:rFonts w:cs="Arial"/>
          <w:snapToGrid w:val="0"/>
        </w:rPr>
        <w:t>dwg</w:t>
      </w:r>
      <w:proofErr w:type="spellEnd"/>
      <w:r w:rsidRPr="000407B4">
        <w:rPr>
          <w:rFonts w:cs="Arial"/>
          <w:snapToGrid w:val="0"/>
        </w:rPr>
        <w:t>, *</w:t>
      </w:r>
      <w:proofErr w:type="spellStart"/>
      <w:r w:rsidRPr="000407B4">
        <w:rPr>
          <w:rFonts w:cs="Arial"/>
          <w:snapToGrid w:val="0"/>
        </w:rPr>
        <w:t>xls</w:t>
      </w:r>
      <w:proofErr w:type="spellEnd"/>
      <w:r w:rsidRPr="000407B4">
        <w:rPr>
          <w:rFonts w:cs="Arial"/>
          <w:snapToGrid w:val="0"/>
        </w:rPr>
        <w:t>, *doc (část elektro)</w:t>
      </w:r>
    </w:p>
    <w:p w14:paraId="0CAE76A8" w14:textId="77777777" w:rsidR="00025FF9" w:rsidRPr="000407B4" w:rsidRDefault="00025FF9" w:rsidP="00025FF9">
      <w:pPr>
        <w:pStyle w:val="Odrky-psmena"/>
        <w:numPr>
          <w:ilvl w:val="0"/>
          <w:numId w:val="19"/>
        </w:numPr>
        <w:tabs>
          <w:tab w:val="left" w:pos="708"/>
        </w:tabs>
        <w:spacing w:line="264" w:lineRule="auto"/>
        <w:rPr>
          <w:rFonts w:cs="Arial"/>
          <w:snapToGrid w:val="0"/>
        </w:rPr>
      </w:pPr>
      <w:r w:rsidRPr="000407B4">
        <w:rPr>
          <w:rFonts w:cs="Arial"/>
          <w:snapToGrid w:val="0"/>
        </w:rPr>
        <w:t xml:space="preserve">doklady o ekologické likvidaci demontovaného materiálu  </w:t>
      </w:r>
    </w:p>
    <w:p w14:paraId="3CA0AA36" w14:textId="3A8BC0DA" w:rsidR="00481E98" w:rsidRPr="000407B4" w:rsidRDefault="00481E98">
      <w:pPr>
        <w:pStyle w:val="Odrky-psmena"/>
        <w:numPr>
          <w:ilvl w:val="0"/>
          <w:numId w:val="19"/>
        </w:numPr>
        <w:tabs>
          <w:tab w:val="left" w:pos="708"/>
        </w:tabs>
        <w:spacing w:before="120" w:line="264" w:lineRule="auto"/>
        <w:rPr>
          <w:rFonts w:cs="Arial"/>
          <w:snapToGrid w:val="0"/>
        </w:rPr>
      </w:pPr>
      <w:r w:rsidRPr="000407B4">
        <w:rPr>
          <w:rFonts w:cs="Arial"/>
          <w:snapToGrid w:val="0"/>
        </w:rPr>
        <w:t xml:space="preserve">protokol o vyzkoušení díla a jeho uvedení do provozu </w:t>
      </w:r>
    </w:p>
    <w:p w14:paraId="004CA2FE" w14:textId="77777777" w:rsidR="00481E98" w:rsidRDefault="00481E98" w:rsidP="00481E98">
      <w:pPr>
        <w:pStyle w:val="05-ODST-3"/>
        <w:numPr>
          <w:ilvl w:val="0"/>
          <w:numId w:val="0"/>
        </w:numPr>
        <w:ind w:left="1134"/>
      </w:pPr>
    </w:p>
    <w:p w14:paraId="57EC9F33" w14:textId="77777777" w:rsidR="00C951D4" w:rsidRDefault="00C951D4" w:rsidP="00FD62BC">
      <w:pPr>
        <w:pStyle w:val="02-ODST-2"/>
        <w:tabs>
          <w:tab w:val="clear" w:pos="1790"/>
          <w:tab w:val="num" w:pos="1080"/>
        </w:tabs>
        <w:ind w:left="567"/>
        <w:rPr>
          <w:b/>
        </w:rPr>
      </w:pPr>
      <w:r>
        <w:rPr>
          <w:b/>
        </w:rPr>
        <w:t>Součinnost zadavatele</w:t>
      </w:r>
    </w:p>
    <w:p w14:paraId="57EC9F34" w14:textId="4595F816" w:rsidR="00FD62BC" w:rsidRDefault="00FD62BC" w:rsidP="005311E7">
      <w:pPr>
        <w:pStyle w:val="02-ODST-2"/>
        <w:numPr>
          <w:ilvl w:val="0"/>
          <w:numId w:val="0"/>
        </w:numPr>
        <w:ind w:left="567"/>
        <w:rPr>
          <w:b/>
        </w:rPr>
      </w:pPr>
      <w:r>
        <w:rPr>
          <w:b/>
        </w:rPr>
        <w:t>Zadavatel pro potřeby plnění předmětu zakázky poskytne tuto součinnost:</w:t>
      </w:r>
    </w:p>
    <w:p w14:paraId="6AF18B48" w14:textId="77777777" w:rsidR="00481E98" w:rsidRDefault="00481E98">
      <w:pPr>
        <w:pStyle w:val="Odstavecseseznamem"/>
        <w:widowControl w:val="0"/>
        <w:numPr>
          <w:ilvl w:val="1"/>
          <w:numId w:val="20"/>
        </w:numPr>
        <w:tabs>
          <w:tab w:val="left" w:pos="3420"/>
        </w:tabs>
        <w:spacing w:before="0" w:line="276" w:lineRule="auto"/>
        <w:rPr>
          <w:rFonts w:cs="Arial"/>
        </w:rPr>
      </w:pPr>
      <w:r>
        <w:rPr>
          <w:rFonts w:cs="Arial"/>
        </w:rPr>
        <w:t>vstupy pro pracovníky a techniku dodavatele do místa plnění, areálu ČEPRO, a.s., Cerekvice, Potěhy, Loukov;</w:t>
      </w:r>
    </w:p>
    <w:p w14:paraId="4F792CE3" w14:textId="77777777" w:rsidR="00481E98" w:rsidRDefault="00481E98">
      <w:pPr>
        <w:pStyle w:val="Odstavecseseznamem"/>
        <w:widowControl w:val="0"/>
        <w:numPr>
          <w:ilvl w:val="1"/>
          <w:numId w:val="20"/>
        </w:numPr>
        <w:tabs>
          <w:tab w:val="left" w:pos="3420"/>
        </w:tabs>
        <w:spacing w:before="0" w:line="276" w:lineRule="auto"/>
        <w:rPr>
          <w:rFonts w:cs="Arial"/>
        </w:rPr>
      </w:pPr>
      <w:r>
        <w:rPr>
          <w:rFonts w:cs="Arial"/>
        </w:rPr>
        <w:t>poskytnutí plochy pro uložení materiálu a techniky ve výše uvedených areálech skladů;</w:t>
      </w:r>
    </w:p>
    <w:p w14:paraId="76BBD14F" w14:textId="77777777" w:rsidR="00481E98" w:rsidRDefault="00481E98">
      <w:pPr>
        <w:pStyle w:val="Odstavecseseznamem"/>
        <w:widowControl w:val="0"/>
        <w:numPr>
          <w:ilvl w:val="1"/>
          <w:numId w:val="20"/>
        </w:numPr>
        <w:tabs>
          <w:tab w:val="left" w:pos="3420"/>
        </w:tabs>
        <w:spacing w:before="0" w:line="276" w:lineRule="auto"/>
        <w:rPr>
          <w:rFonts w:cs="Arial"/>
        </w:rPr>
      </w:pPr>
      <w:r>
        <w:rPr>
          <w:rFonts w:cs="Arial"/>
        </w:rPr>
        <w:t>součinnost při přípravě a schvalování vyžádaného HMG a technologického postupu;</w:t>
      </w:r>
    </w:p>
    <w:p w14:paraId="1E59C387" w14:textId="77777777" w:rsidR="00481E98" w:rsidRDefault="00481E98">
      <w:pPr>
        <w:pStyle w:val="Odstavecseseznamem"/>
        <w:widowControl w:val="0"/>
        <w:numPr>
          <w:ilvl w:val="1"/>
          <w:numId w:val="20"/>
        </w:numPr>
        <w:tabs>
          <w:tab w:val="left" w:pos="3420"/>
        </w:tabs>
        <w:spacing w:before="0" w:line="276" w:lineRule="auto"/>
        <w:rPr>
          <w:rFonts w:cs="Arial"/>
        </w:rPr>
      </w:pPr>
      <w:r>
        <w:rPr>
          <w:rFonts w:cs="Arial"/>
        </w:rPr>
        <w:t xml:space="preserve">seznámení s vnitřními předpisy zadavatele, tj. proškolení osob na straně dodavatele z interních předpisů zadavatele, zejména s ohledem na oblast PO, BOZP apod.; </w:t>
      </w:r>
    </w:p>
    <w:p w14:paraId="74AEE762" w14:textId="77777777" w:rsidR="00481E98" w:rsidRDefault="00481E98">
      <w:pPr>
        <w:pStyle w:val="Odstavecseseznamem"/>
        <w:widowControl w:val="0"/>
        <w:numPr>
          <w:ilvl w:val="1"/>
          <w:numId w:val="20"/>
        </w:numPr>
        <w:tabs>
          <w:tab w:val="left" w:pos="3420"/>
        </w:tabs>
        <w:spacing w:before="0" w:line="276" w:lineRule="auto"/>
        <w:rPr>
          <w:rFonts w:cs="Arial"/>
        </w:rPr>
      </w:pPr>
      <w:r>
        <w:rPr>
          <w:rFonts w:cs="Arial"/>
        </w:rPr>
        <w:t>zajištění požární asistence při provádění nebezpečných prací (uvedených v HMG), nebude-li dohodnuto jinak.</w:t>
      </w:r>
    </w:p>
    <w:p w14:paraId="57EC9F38" w14:textId="77777777" w:rsidR="007C74D1" w:rsidRDefault="007C74D1" w:rsidP="007C74D1">
      <w:pPr>
        <w:pStyle w:val="01-L"/>
      </w:pPr>
      <w:bookmarkStart w:id="17" w:name="_Hlk143083569"/>
      <w:r>
        <w:lastRenderedPageBreak/>
        <w:t xml:space="preserve">Obchodní podmínky včetně platebních </w:t>
      </w:r>
    </w:p>
    <w:p w14:paraId="57EC9F39" w14:textId="49D0DB78" w:rsidR="007C74D1" w:rsidRPr="00850D0D" w:rsidRDefault="00B45A1F" w:rsidP="007C74D1">
      <w:pPr>
        <w:pStyle w:val="02-ODST-2"/>
        <w:tabs>
          <w:tab w:val="clear" w:pos="1790"/>
          <w:tab w:val="num" w:pos="1080"/>
        </w:tabs>
        <w:ind w:left="567"/>
        <w:rPr>
          <w:b/>
        </w:rPr>
      </w:pPr>
      <w:r>
        <w:rPr>
          <w:b/>
        </w:rPr>
        <w:t xml:space="preserve">Smluvní </w:t>
      </w:r>
      <w:r w:rsidR="007C74D1" w:rsidRPr="00850D0D">
        <w:rPr>
          <w:b/>
        </w:rPr>
        <w:t>podmínky</w:t>
      </w:r>
    </w:p>
    <w:p w14:paraId="1717066C" w14:textId="31E51938" w:rsidR="00481E98" w:rsidRDefault="00481E98" w:rsidP="00481E98">
      <w:pPr>
        <w:pStyle w:val="05-ODST-3"/>
      </w:pPr>
      <w:r>
        <w:t xml:space="preserve">Obchodní a další smluvní podmínky vymezující budoucí smluvní rámec mezi zadavatelem a vybraným dodavatelem jsou zpracovány v závazném návrhu smlouvy o </w:t>
      </w:r>
      <w:r w:rsidR="00EE2C6C">
        <w:t>dodání a instalaci FVE</w:t>
      </w:r>
      <w:r>
        <w:t xml:space="preserve">, který je nedílnou součástí této zadávací dokumentace a </w:t>
      </w:r>
      <w:proofErr w:type="gramStart"/>
      <w:r>
        <w:t>tvoří</w:t>
      </w:r>
      <w:proofErr w:type="gramEnd"/>
      <w:r>
        <w:t xml:space="preserve"> </w:t>
      </w:r>
      <w:r w:rsidRPr="000407B4">
        <w:t>přílohu č. 5. Nedílnou</w:t>
      </w:r>
      <w:r>
        <w:t xml:space="preserve"> součástí smlouvy budou rovněž přiloženy zadavatelem požadované přílohy smlouvy.</w:t>
      </w:r>
    </w:p>
    <w:p w14:paraId="695E2E4E" w14:textId="77777777" w:rsidR="00481E98" w:rsidRDefault="00481E98" w:rsidP="00481E98">
      <w:pPr>
        <w:pStyle w:val="05-ODST-3"/>
      </w:pPr>
      <w:r>
        <w:t>Od obchodních podmínek stanovených výše uvedenými dokumenty a touto zadávací dokumentací se dodavatel nemůže odchýlit. Pokud návrh smlouvy předložený dodavatelem v nabídce nebude odpovídat obchodním podmínkám, zejména návrhu smlouvy nebo ostatním částem nabídky dodavatele, bude tato skutečnost důvodem k vyřazení nabídky a vyloučení dodavatele z další účasti v zadávacím řízení.</w:t>
      </w:r>
    </w:p>
    <w:p w14:paraId="5D2354B4" w14:textId="2AB7CF02" w:rsidR="00481E98" w:rsidRDefault="00481E98" w:rsidP="00481E98">
      <w:pPr>
        <w:pStyle w:val="05-ODST-3"/>
      </w:pPr>
      <w:r>
        <w:t xml:space="preserve">Obdobně bude zadavatel postupovat v případě, že dojde k uvedení obchodní podmínky v jiné veličině či </w:t>
      </w:r>
      <w:proofErr w:type="gramStart"/>
      <w:r w:rsidR="005A509C">
        <w:t>formě</w:t>
      </w:r>
      <w:proofErr w:type="gramEnd"/>
      <w:r>
        <w:t xml:space="preserve"> než zadavatel požaduje.</w:t>
      </w:r>
    </w:p>
    <w:p w14:paraId="2110D0FF" w14:textId="77777777" w:rsidR="005D3FBB" w:rsidRPr="00694BD4" w:rsidRDefault="005D3FBB" w:rsidP="005D3FBB">
      <w:pPr>
        <w:pStyle w:val="02-ODST-2"/>
        <w:numPr>
          <w:ilvl w:val="0"/>
          <w:numId w:val="0"/>
        </w:numPr>
        <w:ind w:left="1134" w:hanging="283"/>
        <w:rPr>
          <w:rFonts w:cs="Arial"/>
        </w:rPr>
      </w:pPr>
    </w:p>
    <w:p w14:paraId="1D2E789E" w14:textId="77777777" w:rsidR="005D3FBB" w:rsidRPr="002A2D5B" w:rsidRDefault="005D3FBB" w:rsidP="005D3FBB">
      <w:pPr>
        <w:pStyle w:val="02-ODST-2"/>
        <w:tabs>
          <w:tab w:val="clear" w:pos="1790"/>
          <w:tab w:val="num" w:pos="1080"/>
          <w:tab w:val="num" w:pos="4058"/>
        </w:tabs>
        <w:ind w:left="567"/>
        <w:rPr>
          <w:b/>
        </w:rPr>
      </w:pPr>
      <w:r w:rsidRPr="002A2D5B">
        <w:rPr>
          <w:b/>
        </w:rPr>
        <w:t>Neexistence střetu zájmu podle zákona č. 159/2006 Sb., a pravdivost údajů o skutečném majiteli</w:t>
      </w:r>
    </w:p>
    <w:p w14:paraId="1AD5FECC" w14:textId="77777777" w:rsidR="005D3FBB" w:rsidRPr="00886914" w:rsidRDefault="005D3FBB" w:rsidP="005D3FBB">
      <w:pPr>
        <w:pStyle w:val="05-ODST-3"/>
        <w:rPr>
          <w:rFonts w:eastAsia="Arial"/>
        </w:rPr>
      </w:pPr>
      <w:r w:rsidRPr="00D20758">
        <w:rPr>
          <w:rFonts w:eastAsia="Arial"/>
        </w:rPr>
        <w:t xml:space="preserve">Účastník, který je obchodní společností, v nabídce prokáže, že v souladu s </w:t>
      </w:r>
      <w:proofErr w:type="spellStart"/>
      <w:r w:rsidRPr="00D20758">
        <w:rPr>
          <w:rFonts w:eastAsia="Arial"/>
        </w:rPr>
        <w:t>ust</w:t>
      </w:r>
      <w:proofErr w:type="spellEnd"/>
      <w:r w:rsidRPr="00D20758">
        <w:rPr>
          <w:rFonts w:eastAsia="Arial"/>
        </w:rPr>
        <w:t xml:space="preserve">. § 4b zákona č. 159/2006 Sb., o střetu </w:t>
      </w:r>
      <w:bookmarkEnd w:id="17"/>
      <w:r w:rsidRPr="00D20758">
        <w:rPr>
          <w:rFonts w:eastAsia="Arial"/>
        </w:rPr>
        <w:t>zájmů, ve znění pozdějších předpisů (dále jen „ZSZ“)</w:t>
      </w:r>
      <w:r w:rsidRPr="005D0071">
        <w:rPr>
          <w:rFonts w:eastAsia="Arial"/>
        </w:rPr>
        <w:t xml:space="preserve"> a </w:t>
      </w:r>
      <w:proofErr w:type="spellStart"/>
      <w:r w:rsidRPr="005D0071">
        <w:rPr>
          <w:rFonts w:eastAsia="Arial"/>
        </w:rPr>
        <w:t>ust</w:t>
      </w:r>
      <w:proofErr w:type="spellEnd"/>
      <w:r w:rsidRPr="005D0071">
        <w:rPr>
          <w:rFonts w:eastAsia="Arial"/>
        </w:rPr>
        <w:t>. § 37 zákona,</w:t>
      </w:r>
      <w:r w:rsidRPr="00886914">
        <w:rPr>
          <w:rFonts w:eastAsia="Arial"/>
        </w:rPr>
        <w:t xml:space="preserve"> veřejný funkcionář uvedený v </w:t>
      </w:r>
      <w:proofErr w:type="spellStart"/>
      <w:r w:rsidRPr="00886914">
        <w:rPr>
          <w:rFonts w:eastAsia="Arial"/>
        </w:rPr>
        <w:t>ust</w:t>
      </w:r>
      <w:proofErr w:type="spellEnd"/>
      <w:r w:rsidRPr="00886914">
        <w:rPr>
          <w:rFonts w:eastAsia="Arial"/>
        </w:rPr>
        <w:t>. § 2 odst. 1 písm. c) ZSZ nebo jím ovládaná osoba nevlastní podíl představující alespoň 25 % účasti společníka v obchodní společnosti, která je účastníkem zadávacího řízení nebo poddodavatelem, prostřednictvím kterého tento účastník prokazuje kvalifikaci.</w:t>
      </w:r>
    </w:p>
    <w:p w14:paraId="1E9C90D5" w14:textId="77777777" w:rsidR="005D3FBB" w:rsidRPr="00886914" w:rsidRDefault="005D3FBB" w:rsidP="005D3FBB">
      <w:pPr>
        <w:pStyle w:val="05-ODST-3"/>
        <w:rPr>
          <w:rFonts w:eastAsia="Arial"/>
        </w:rPr>
      </w:pPr>
      <w:r w:rsidRPr="00886914">
        <w:rPr>
          <w:rFonts w:eastAsia="Arial"/>
        </w:rPr>
        <w:t xml:space="preserve">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w:t>
      </w:r>
      <w:proofErr w:type="spellStart"/>
      <w:r w:rsidRPr="00886914">
        <w:rPr>
          <w:rFonts w:eastAsia="Arial"/>
        </w:rPr>
        <w:t>ust</w:t>
      </w:r>
      <w:proofErr w:type="spellEnd"/>
      <w:r w:rsidRPr="00886914">
        <w:rPr>
          <w:rFonts w:eastAsia="Arial"/>
        </w:rPr>
        <w:t>. § 2 odst. 1 písm. c) ZSZ. Tuto zadávací podmínku musí splňovat i poddodavatel, prostřednictvím kterého účastník prokazuje kvalifikaci.</w:t>
      </w:r>
    </w:p>
    <w:p w14:paraId="776D021C" w14:textId="1F4608D6" w:rsidR="005D3FBB" w:rsidRPr="00886914" w:rsidRDefault="005D3FBB" w:rsidP="005D3FBB">
      <w:pPr>
        <w:pStyle w:val="05-ODST-3"/>
        <w:rPr>
          <w:rFonts w:eastAsia="Arial"/>
        </w:rPr>
      </w:pPr>
      <w:r w:rsidRPr="4A8564B7">
        <w:rPr>
          <w:rFonts w:eastAsia="Arial"/>
        </w:rPr>
        <w:t xml:space="preserve">Účastník k prokázání splnění podmínek dle odstavců 3.2.1 a 3.2.2 ZD </w:t>
      </w:r>
      <w:proofErr w:type="gramStart"/>
      <w:r w:rsidRPr="4A8564B7">
        <w:rPr>
          <w:rFonts w:eastAsia="Arial"/>
        </w:rPr>
        <w:t>předloží</w:t>
      </w:r>
      <w:proofErr w:type="gramEnd"/>
      <w:r w:rsidRPr="4A8564B7">
        <w:rPr>
          <w:rFonts w:eastAsia="Arial"/>
        </w:rPr>
        <w:t xml:space="preserve"> čestné prohlášení o neexistenci střetu zájmů a pravdivosti údajů o skutečném majiteli, jehož vzor je přílohou č. </w:t>
      </w:r>
      <w:r w:rsidR="1A4BCE7F" w:rsidRPr="4A8564B7">
        <w:rPr>
          <w:rFonts w:eastAsia="Arial"/>
        </w:rPr>
        <w:t>9</w:t>
      </w:r>
      <w:r w:rsidRPr="4A8564B7">
        <w:rPr>
          <w:rFonts w:eastAsia="Arial"/>
        </w:rPr>
        <w:t xml:space="preserve"> ZD. Tuto zadávací podmínku je účastník povinen splňovat po celou dobu zadávacího řízení, přičemž její nesplnění bude důvodem k vyloučení účastníka ze zadávacího řízení postupem dle </w:t>
      </w:r>
      <w:proofErr w:type="spellStart"/>
      <w:r w:rsidRPr="4A8564B7">
        <w:rPr>
          <w:rFonts w:eastAsia="Arial"/>
        </w:rPr>
        <w:t>ust</w:t>
      </w:r>
      <w:proofErr w:type="spellEnd"/>
      <w:r w:rsidRPr="4A8564B7">
        <w:rPr>
          <w:rFonts w:eastAsia="Arial"/>
        </w:rPr>
        <w:t xml:space="preserve">. § 48 zákona. </w:t>
      </w:r>
    </w:p>
    <w:p w14:paraId="2BF6D7FF" w14:textId="77777777" w:rsidR="005D3FBB" w:rsidRPr="00886914" w:rsidRDefault="005D3FBB" w:rsidP="005D3FBB">
      <w:pPr>
        <w:pStyle w:val="05-ODST-3"/>
        <w:rPr>
          <w:rFonts w:eastAsia="Arial"/>
        </w:rPr>
      </w:pPr>
      <w:r w:rsidRPr="00886914">
        <w:rPr>
          <w:rFonts w:eastAsia="Arial"/>
        </w:rPr>
        <w:t xml:space="preserve">V případě podání společné nabídky jsou k prokázání splnění podmínek dle odstavců </w:t>
      </w:r>
      <w:r>
        <w:rPr>
          <w:rFonts w:eastAsia="Arial"/>
        </w:rPr>
        <w:t>3</w:t>
      </w:r>
      <w:r w:rsidRPr="008C63DA">
        <w:rPr>
          <w:rFonts w:eastAsia="Arial"/>
        </w:rPr>
        <w:t xml:space="preserve">.2.1. a </w:t>
      </w:r>
      <w:r>
        <w:rPr>
          <w:rFonts w:eastAsia="Arial"/>
        </w:rPr>
        <w:t>3</w:t>
      </w:r>
      <w:r w:rsidRPr="008C63DA">
        <w:rPr>
          <w:rFonts w:eastAsia="Arial"/>
        </w:rPr>
        <w:t>.2.2. ZD povinni předloži</w:t>
      </w:r>
      <w:r w:rsidRPr="00886914">
        <w:rPr>
          <w:rFonts w:eastAsia="Arial"/>
        </w:rPr>
        <w:t>t čestné prohlášení o neexistenci střetu zájmů a pravdivosti údajů o skutečném majiteli dle předchozího odstavce všichni dodavatelé, kteří společnou nabídku podávají.</w:t>
      </w:r>
    </w:p>
    <w:p w14:paraId="37C913CD" w14:textId="5CCDCD70" w:rsidR="005D3FBB" w:rsidRPr="00886914" w:rsidRDefault="005D3FBB" w:rsidP="005D3FBB">
      <w:pPr>
        <w:pStyle w:val="05-ODST-3"/>
        <w:rPr>
          <w:rFonts w:eastAsia="Arial"/>
        </w:rPr>
      </w:pPr>
      <w:r w:rsidRPr="4A8564B7">
        <w:rPr>
          <w:rFonts w:eastAsia="Arial"/>
        </w:rPr>
        <w:t xml:space="preserve">V návaznosti na předložení čestného prohlášení o neexistenci střetu zájmů a pravdivosti údajů o skutečném majiteli dle odstavce 3.2.3. ZD účastník v závazném vzoru smlouvy, který je přílohou č. </w:t>
      </w:r>
      <w:r w:rsidR="0E3692C2" w:rsidRPr="4A8564B7">
        <w:rPr>
          <w:rFonts w:eastAsia="Arial"/>
        </w:rPr>
        <w:t>5</w:t>
      </w:r>
      <w:r w:rsidRPr="4A8564B7">
        <w:rPr>
          <w:rFonts w:eastAsia="Arial"/>
        </w:rPr>
        <w:t xml:space="preserve"> ZD, zvolí tu variantu prohlášení o skutečném majiteli, která odpovídá předloženému čestnému prohlášení o neexistenci střetu zájmů a pravdivosti údajů o skutečném majiteli. Neodpovídající variantu ze vzoru   smlouvy odstraní. </w:t>
      </w:r>
    </w:p>
    <w:p w14:paraId="380961DC" w14:textId="77777777" w:rsidR="005D3FBB" w:rsidRPr="00886914" w:rsidRDefault="005D3FBB" w:rsidP="005D3FBB">
      <w:pPr>
        <w:pStyle w:val="05-ODST-3"/>
        <w:rPr>
          <w:rFonts w:eastAsia="Arial"/>
        </w:rPr>
      </w:pPr>
      <w:r w:rsidRPr="00886914">
        <w:rPr>
          <w:rFonts w:eastAsia="Arial"/>
        </w:rPr>
        <w:t xml:space="preserve">V případě podání společné nabídky více dodavatelů účastník v závazném vzoru </w:t>
      </w:r>
      <w:r>
        <w:rPr>
          <w:rFonts w:eastAsia="Arial"/>
        </w:rPr>
        <w:t>smlouvy</w:t>
      </w:r>
      <w:r w:rsidRPr="00886914">
        <w:rPr>
          <w:rFonts w:eastAsia="Arial"/>
        </w:rPr>
        <w:t xml:space="preserve"> ponechá všechny relevantní varianty prohlášení o skutečném majiteli, které odpovídají čestným prohlášením o neexistenci střetu zájmů a pravdivosti údajů o skutečném majiteli předloženým dle odst. </w:t>
      </w:r>
      <w:r>
        <w:rPr>
          <w:rFonts w:eastAsia="Arial"/>
        </w:rPr>
        <w:t>3</w:t>
      </w:r>
      <w:r w:rsidRPr="008C63DA">
        <w:rPr>
          <w:rFonts w:eastAsia="Arial"/>
        </w:rPr>
        <w:t>.2.4. ZD. Neodpovídající variantu z</w:t>
      </w:r>
      <w:r w:rsidRPr="00886914">
        <w:rPr>
          <w:rFonts w:eastAsia="Arial"/>
        </w:rPr>
        <w:t xml:space="preserve">e vzoru </w:t>
      </w:r>
      <w:r>
        <w:rPr>
          <w:rFonts w:eastAsia="Arial"/>
        </w:rPr>
        <w:t xml:space="preserve">smlouvy </w:t>
      </w:r>
      <w:r w:rsidRPr="00886914">
        <w:rPr>
          <w:rFonts w:eastAsia="Arial"/>
        </w:rPr>
        <w:t>odstraní.</w:t>
      </w:r>
    </w:p>
    <w:p w14:paraId="5AFC0C36" w14:textId="77777777" w:rsidR="005D3FBB" w:rsidRDefault="005D3FBB" w:rsidP="005D3FBB"/>
    <w:p w14:paraId="65FD148D" w14:textId="77777777" w:rsidR="00BC7C09" w:rsidRDefault="00BC7C09" w:rsidP="00BC7C09">
      <w:pPr>
        <w:pStyle w:val="02-ODST-2"/>
        <w:tabs>
          <w:tab w:val="clear" w:pos="1790"/>
          <w:tab w:val="num" w:pos="1080"/>
          <w:tab w:val="num" w:pos="4058"/>
        </w:tabs>
        <w:ind w:left="567"/>
        <w:rPr>
          <w:b/>
        </w:rPr>
      </w:pPr>
      <w:r w:rsidRPr="00520330">
        <w:rPr>
          <w:b/>
        </w:rPr>
        <w:t xml:space="preserve">Nepodléhání omezujícím opatřením </w:t>
      </w:r>
    </w:p>
    <w:p w14:paraId="390A44C2" w14:textId="77777777" w:rsidR="00BC7C09" w:rsidRPr="00B9059F" w:rsidRDefault="00BC7C09" w:rsidP="00BC7C09">
      <w:pPr>
        <w:pStyle w:val="05-ODST-3"/>
        <w:rPr>
          <w:rFonts w:eastAsia="Arial"/>
        </w:rPr>
      </w:pPr>
      <w:r w:rsidRPr="00B9059F">
        <w:rPr>
          <w:rFonts w:eastAsia="Arial"/>
        </w:rPr>
        <w:t xml:space="preserve">Účastník v souladu s a </w:t>
      </w:r>
      <w:proofErr w:type="spellStart"/>
      <w:r w:rsidRPr="00B9059F">
        <w:rPr>
          <w:rFonts w:eastAsia="Arial"/>
        </w:rPr>
        <w:t>ust</w:t>
      </w:r>
      <w:proofErr w:type="spellEnd"/>
      <w:r w:rsidRPr="00B9059F">
        <w:rPr>
          <w:rFonts w:eastAsia="Arial"/>
        </w:rPr>
        <w:t xml:space="preserve">. § 37 zákona č. 134/2016 Sb., o zadávání veřejných zakázek, ve znění pozdějších předpisů (dále jen „ZZVZ“) v nabídce prokáže, že účastník, jeho statutární zástupci, jeho společníci (jedná-li se o právnickou osobu), koneční vlastnící/beneficienti (obmyšlení), skuteční majitelé, osoba ovládající účastníka či vykonávající vliv v účastníkovi a/nebo osoba mající jinou kontrolu nad účastníkem a ani jím poskytované plnění předmětu </w:t>
      </w:r>
      <w:r w:rsidRPr="00B9059F">
        <w:rPr>
          <w:rFonts w:eastAsia="Arial"/>
        </w:rPr>
        <w:lastRenderedPageBreak/>
        <w:t>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a stejně tak dodržuje  požadavky sankcí EU stanovené s ohledem  činnostem Ruské federace destabilizující situaci na Ukrajině</w:t>
      </w:r>
    </w:p>
    <w:p w14:paraId="59FC90A8" w14:textId="2CB54C93" w:rsidR="00BC7C09" w:rsidRPr="00B9059F" w:rsidRDefault="00BC7C09" w:rsidP="00BC7C09">
      <w:pPr>
        <w:pStyle w:val="05-ODST-3"/>
        <w:rPr>
          <w:rFonts w:eastAsia="Arial"/>
        </w:rPr>
      </w:pPr>
      <w:r w:rsidRPr="00B9059F">
        <w:rPr>
          <w:rFonts w:eastAsia="Arial"/>
        </w:rPr>
        <w:t xml:space="preserve">Účastník </w:t>
      </w:r>
      <w:r>
        <w:rPr>
          <w:rFonts w:eastAsia="Arial"/>
        </w:rPr>
        <w:t xml:space="preserve">v </w:t>
      </w:r>
      <w:r w:rsidRPr="00B9059F">
        <w:rPr>
          <w:rFonts w:eastAsia="Arial"/>
        </w:rPr>
        <w:t>nabídce dále prokáže, že (i) není státním příslušníkem Ruské federace ani fyzickou či právnickou osobou, subjektem nebo orgánem usazeným (se sídlem) v Ruské federaci; (</w:t>
      </w:r>
      <w:proofErr w:type="spellStart"/>
      <w:r w:rsidRPr="00B9059F">
        <w:rPr>
          <w:rFonts w:eastAsia="Arial"/>
        </w:rPr>
        <w:t>ii</w:t>
      </w:r>
      <w:proofErr w:type="spellEnd"/>
      <w:r w:rsidRPr="00B9059F">
        <w:rPr>
          <w:rFonts w:eastAsia="Arial"/>
        </w:rPr>
        <w:t>) není právnickou osobou, subjektem nebo orgánem, které jsou přímo nebo nepřímo vlastněny z více než 50 %  některým ze subjektů uvedených v bodě i); (</w:t>
      </w:r>
      <w:proofErr w:type="spellStart"/>
      <w:r w:rsidRPr="00B9059F">
        <w:rPr>
          <w:rFonts w:eastAsia="Arial"/>
        </w:rPr>
        <w:t>iii</w:t>
      </w:r>
      <w:proofErr w:type="spellEnd"/>
      <w:r w:rsidRPr="00B9059F">
        <w:rPr>
          <w:rFonts w:eastAsia="Arial"/>
        </w:rPr>
        <w:t xml:space="preserve">) není a ani jeho statutární zástupci nejsou  fyzickou nebo právnickou osobou, subjektem nebo orgánem jednajícím jménem nebo na pokyn subjektu uvedeného v bodě i) nebo </w:t>
      </w:r>
      <w:proofErr w:type="spellStart"/>
      <w:r w:rsidRPr="00B9059F">
        <w:rPr>
          <w:rFonts w:eastAsia="Arial"/>
        </w:rPr>
        <w:t>ii</w:t>
      </w:r>
      <w:proofErr w:type="spellEnd"/>
      <w:r w:rsidRPr="00B9059F">
        <w:rPr>
          <w:rFonts w:eastAsia="Arial"/>
        </w:rPr>
        <w:t>) výše, (</w:t>
      </w:r>
      <w:proofErr w:type="spellStart"/>
      <w:r w:rsidRPr="00B9059F">
        <w:rPr>
          <w:rFonts w:eastAsia="Arial"/>
        </w:rPr>
        <w:t>iv</w:t>
      </w:r>
      <w:proofErr w:type="spellEnd"/>
      <w:r w:rsidRPr="00B9059F">
        <w:rPr>
          <w:rFonts w:eastAsia="Arial"/>
        </w:rPr>
        <w:t xml:space="preserve">) na plnění předmětu plnění veřejné zakázky  se v rozsahu  přesahujícím 10 %  její hodnoty neúčastní subdodavatelé, dodavatelé nebo subjekty, na jejichž kapacity účastník spoléhá,  nebo jejichž prostřednictvím Dodavatel ve výše uvedeném zadávacím řízení prokazuje kvalifikaci,  uvedení v písmenech </w:t>
      </w:r>
      <w:r w:rsidR="00EF541B">
        <w:rPr>
          <w:rFonts w:eastAsia="Arial"/>
        </w:rPr>
        <w:t>i</w:t>
      </w:r>
      <w:r w:rsidRPr="00B9059F">
        <w:rPr>
          <w:rFonts w:eastAsia="Arial"/>
        </w:rPr>
        <w:t xml:space="preserve">) až </w:t>
      </w:r>
      <w:proofErr w:type="spellStart"/>
      <w:r w:rsidR="00EF541B">
        <w:rPr>
          <w:rFonts w:eastAsia="Arial"/>
        </w:rPr>
        <w:t>ii</w:t>
      </w:r>
      <w:proofErr w:type="spellEnd"/>
      <w:r w:rsidRPr="00B9059F">
        <w:rPr>
          <w:rFonts w:eastAsia="Arial"/>
        </w:rPr>
        <w:t xml:space="preserve">) </w:t>
      </w:r>
      <w:r w:rsidR="00EF541B">
        <w:rPr>
          <w:rFonts w:eastAsia="Arial"/>
        </w:rPr>
        <w:t>výše</w:t>
      </w:r>
      <w:r w:rsidRPr="00B9059F">
        <w:rPr>
          <w:rFonts w:eastAsia="Arial"/>
        </w:rPr>
        <w:t>, a to samostatně a/nebo společně a případně podléhající jiným sankcím;</w:t>
      </w:r>
    </w:p>
    <w:p w14:paraId="49465020" w14:textId="1307256D" w:rsidR="00BC7C09" w:rsidRPr="003C2951" w:rsidRDefault="00BC7C09" w:rsidP="00BC7C09">
      <w:pPr>
        <w:pStyle w:val="05-ODST-3"/>
        <w:rPr>
          <w:rFonts w:eastAsia="Arial"/>
        </w:rPr>
      </w:pPr>
      <w:r w:rsidRPr="4A8564B7">
        <w:rPr>
          <w:rFonts w:eastAsia="Arial"/>
        </w:rPr>
        <w:t xml:space="preserve">Účastník k prokázání splnění podmínek dle odstavců 3.3.1. a 3.3.2. ZD </w:t>
      </w:r>
      <w:proofErr w:type="gramStart"/>
      <w:r w:rsidRPr="4A8564B7">
        <w:rPr>
          <w:rFonts w:eastAsia="Arial"/>
        </w:rPr>
        <w:t>předloží</w:t>
      </w:r>
      <w:proofErr w:type="gramEnd"/>
      <w:r w:rsidRPr="4A8564B7">
        <w:rPr>
          <w:rFonts w:eastAsia="Arial"/>
        </w:rPr>
        <w:t xml:space="preserve"> čestné prohlášení o nepodléhání omezujícím opatřením, jehož vzor je přílohou č. </w:t>
      </w:r>
      <w:r w:rsidR="741FE316" w:rsidRPr="4A8564B7">
        <w:rPr>
          <w:rFonts w:eastAsia="Arial"/>
        </w:rPr>
        <w:t>12</w:t>
      </w:r>
      <w:r w:rsidRPr="4A8564B7">
        <w:rPr>
          <w:rFonts w:eastAsia="Arial"/>
        </w:rPr>
        <w:t xml:space="preserve"> ZD. Tuto zadávací podmínku je účastník povinen splňovat po celou dobu zadávacího řízení, přičemž její nesplnění bude důvodem k vyloučení účastníka ze zadávacího řízení postupem dle </w:t>
      </w:r>
      <w:proofErr w:type="spellStart"/>
      <w:r w:rsidRPr="4A8564B7">
        <w:rPr>
          <w:rFonts w:eastAsia="Arial"/>
        </w:rPr>
        <w:t>ust</w:t>
      </w:r>
      <w:proofErr w:type="spellEnd"/>
      <w:r w:rsidRPr="4A8564B7">
        <w:rPr>
          <w:rFonts w:eastAsia="Arial"/>
        </w:rPr>
        <w:t>. § 48 ZZVZ.</w:t>
      </w:r>
    </w:p>
    <w:p w14:paraId="297CC653" w14:textId="77777777" w:rsidR="00BC7C09" w:rsidRPr="003C2951" w:rsidRDefault="00BC7C09" w:rsidP="00BC7C09">
      <w:pPr>
        <w:pStyle w:val="05-ODST-3"/>
        <w:rPr>
          <w:rFonts w:eastAsia="Arial"/>
        </w:rPr>
      </w:pPr>
      <w:r w:rsidRPr="003C2951">
        <w:rPr>
          <w:rFonts w:eastAsia="Arial"/>
        </w:rPr>
        <w:t xml:space="preserve">V případě podání společné nabídky jsou k prokázání splnění podmínek dle odstavců </w:t>
      </w:r>
      <w:r>
        <w:rPr>
          <w:rFonts w:eastAsia="Arial"/>
        </w:rPr>
        <w:t>3.3.1. a 3.3.2</w:t>
      </w:r>
      <w:r w:rsidRPr="003C2951">
        <w:rPr>
          <w:rFonts w:eastAsia="Arial"/>
        </w:rPr>
        <w:t xml:space="preserve"> ZD povinni předložit čestné prohlášení o nepodléhání omezujícím opatřením dle předchozího odstavce všichni dodavatelé, kteří společnou nabídku podávají.</w:t>
      </w:r>
    </w:p>
    <w:p w14:paraId="32D12ACE" w14:textId="77777777" w:rsidR="00BC7C09" w:rsidRPr="003C2951" w:rsidRDefault="00BC7C09" w:rsidP="00BC7C09">
      <w:pPr>
        <w:pStyle w:val="05-ODST-3"/>
        <w:numPr>
          <w:ilvl w:val="0"/>
          <w:numId w:val="0"/>
        </w:numPr>
        <w:ind w:left="1134"/>
        <w:rPr>
          <w:rFonts w:eastAsia="Arial"/>
        </w:rPr>
      </w:pPr>
    </w:p>
    <w:p w14:paraId="249F3B58" w14:textId="77777777" w:rsidR="0074239C" w:rsidRPr="00520330" w:rsidRDefault="0074239C" w:rsidP="0074239C">
      <w:pPr>
        <w:pStyle w:val="02-ODST-2"/>
        <w:tabs>
          <w:tab w:val="clear" w:pos="1790"/>
          <w:tab w:val="num" w:pos="1080"/>
          <w:tab w:val="num" w:pos="4058"/>
        </w:tabs>
        <w:ind w:left="567"/>
        <w:rPr>
          <w:b/>
        </w:rPr>
      </w:pPr>
      <w:r w:rsidRPr="00520330">
        <w:rPr>
          <w:b/>
        </w:rPr>
        <w:t>Registr bezpečnostních požadavků ČEPRO, a.s.</w:t>
      </w:r>
    </w:p>
    <w:p w14:paraId="0BB47571" w14:textId="77777777" w:rsidR="0074239C" w:rsidRDefault="0074239C" w:rsidP="0074239C">
      <w:pPr>
        <w:pStyle w:val="05-ODST-3"/>
      </w:pPr>
      <w:r>
        <w:t>Při plnění smlouvy je dodavatel povinen dodržovat požadavky související s bezpečností a ochranou zdraví při práci, ochranou majetku, požární ochranou, s ochranou životního prostředí, prevencí závažných havárií a další bezpečnostní požadavky, které jsou stanoveny obecně závaznými právními předpisy a/ nebo vnitřními předpisy zadavatele. Konkrétní seznam povinností vymezuje Registr bezpečnostních požadavků ČEPRO, a.s (dále jen „</w:t>
      </w:r>
      <w:r w:rsidRPr="01D596BD">
        <w:rPr>
          <w:b/>
          <w:bCs/>
        </w:rPr>
        <w:t>Registr</w:t>
      </w:r>
      <w:r>
        <w:t xml:space="preserve">“). </w:t>
      </w:r>
    </w:p>
    <w:p w14:paraId="250A14B1" w14:textId="77777777" w:rsidR="0074239C" w:rsidRDefault="0074239C" w:rsidP="0074239C">
      <w:pPr>
        <w:pStyle w:val="05-ODST-3"/>
      </w:pPr>
      <w:r>
        <w:t xml:space="preserve">Dodavatel se zavazuje zajistit, že personál dodavatele i případného poddodavatele budou dodržovat a plnit povinnosti stanovené v Registru. Registr je uveřejněn na internetových stránkách </w:t>
      </w:r>
      <w:hyperlink r:id="rId14" w:history="1">
        <w:r w:rsidRPr="00B059B7">
          <w:rPr>
            <w:rStyle w:val="Hypertextovodkaz"/>
          </w:rPr>
          <w:t>https://www.ceproas.cz/vyberova-rizeni/zverejneni-poptavek</w:t>
        </w:r>
      </w:hyperlink>
      <w:r>
        <w:t xml:space="preserve"> pod názvem Registr bezpečnostních požadavků. </w:t>
      </w:r>
    </w:p>
    <w:p w14:paraId="0EC89D53" w14:textId="77777777" w:rsidR="0074239C" w:rsidRDefault="0074239C" w:rsidP="0074239C">
      <w:pPr>
        <w:pStyle w:val="05-ODST-3"/>
      </w:pPr>
      <w:r>
        <w:t>Dodavatel podpisem smlouvy potvrzuje, že se s uvedenými povinnostmi Registru seznámil. Zadavatel je oprávněn přehodnocovat rizika a vyžadovat změny a úpravy bezpečnostních požadavků. Pokud při plnění rámcové dohody bude Registr aktualizován, o každé takové změně je zadavatel povinen dodavatele písemně informovat. Písemná podmínka je splněna i tehdy, je-li dané oznámení učiněno emailem s odkazem na platné znění Registru.</w:t>
      </w:r>
    </w:p>
    <w:p w14:paraId="41483685" w14:textId="77777777" w:rsidR="0074239C" w:rsidRDefault="0074239C" w:rsidP="0074239C"/>
    <w:p w14:paraId="0A605D18" w14:textId="7743A25B" w:rsidR="0074239C" w:rsidRDefault="0074239C" w:rsidP="0074239C">
      <w:pPr>
        <w:rPr>
          <w:rFonts w:cs="Arial"/>
        </w:rPr>
      </w:pPr>
      <w:r w:rsidRPr="006C24B8">
        <w:rPr>
          <w:rFonts w:cs="Arial"/>
        </w:rPr>
        <w:t>V případě porušení povinností stanovených v Registru je zadavatel oprávněn ukládat dodavateli nápravná opatření, včetně přerušení prací, a udělit sankce stanovené v Registru.</w:t>
      </w:r>
    </w:p>
    <w:p w14:paraId="78B875FD" w14:textId="77777777" w:rsidR="00C57EAE" w:rsidRPr="006C24B8" w:rsidRDefault="00C57EAE" w:rsidP="0074239C">
      <w:pPr>
        <w:rPr>
          <w:rFonts w:cs="Arial"/>
        </w:rPr>
      </w:pPr>
    </w:p>
    <w:p w14:paraId="6E70E5BD" w14:textId="77777777" w:rsidR="00C57EAE" w:rsidRPr="003024FF" w:rsidRDefault="00C57EAE" w:rsidP="00C57EAE">
      <w:pPr>
        <w:pStyle w:val="02-ODST-2"/>
        <w:tabs>
          <w:tab w:val="clear" w:pos="1790"/>
          <w:tab w:val="num" w:pos="1080"/>
          <w:tab w:val="num" w:pos="6183"/>
        </w:tabs>
        <w:ind w:left="567"/>
        <w:rPr>
          <w:b/>
          <w:bCs/>
        </w:rPr>
      </w:pPr>
      <w:r w:rsidRPr="003024FF">
        <w:rPr>
          <w:b/>
          <w:bCs/>
        </w:rPr>
        <w:t xml:space="preserve">Zvláštní podmínky plnění veřejné zakázky </w:t>
      </w:r>
    </w:p>
    <w:p w14:paraId="7C2A7194" w14:textId="77777777" w:rsidR="00C57EAE" w:rsidRDefault="00C57EAE" w:rsidP="00C57EAE">
      <w:pPr>
        <w:pStyle w:val="05-ODST-3"/>
      </w:pPr>
      <w:r>
        <w:t xml:space="preserve">Zadavatel v souladu s § 6 odst. 4 zákona požaduje, aby dodavatel při plnění předmětu veřejné zakázky dodržoval vzhledem k povaze a smyslu veřejné zakázky zásady sociálně a environmentálně odpovědného zadávání ve smyslu tohoto zákona. </w:t>
      </w:r>
    </w:p>
    <w:p w14:paraId="03542697" w14:textId="09C9FE87" w:rsidR="00C57EAE" w:rsidRDefault="00C57EAE">
      <w:pPr>
        <w:pStyle w:val="05-ODST-3"/>
        <w:numPr>
          <w:ilvl w:val="2"/>
          <w:numId w:val="7"/>
        </w:numPr>
      </w:pPr>
      <w:r>
        <w:t xml:space="preserve">Dodavatel je povinen při plnění veřejné zakázky zajistit zejména legální zaměstnání, férové pracovní podmínky, odpovídající úroveň bezpečnosti osob, které se budou na plnění veřejné </w:t>
      </w:r>
      <w:r>
        <w:lastRenderedPageBreak/>
        <w:t xml:space="preserve">zakázky podílet, a zohlednit dopad plnění veřejné zakázky na životní prostředí. Dodavatel je povinen výše uvedený požadavek zajistit odpovídajícím způsobem rovněž u svých poddodavatelů. </w:t>
      </w:r>
    </w:p>
    <w:p w14:paraId="25363964" w14:textId="20ABB43B" w:rsidR="003024FF" w:rsidRDefault="003024FF">
      <w:pPr>
        <w:pStyle w:val="05-ODST-3"/>
        <w:numPr>
          <w:ilvl w:val="2"/>
          <w:numId w:val="21"/>
        </w:numPr>
      </w:pPr>
      <w:r>
        <w:t>Dodavatel 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 zadavatele prokáže.</w:t>
      </w:r>
    </w:p>
    <w:p w14:paraId="4E593104" w14:textId="762E07C8" w:rsidR="00C57EAE" w:rsidRDefault="00C57EAE">
      <w:pPr>
        <w:pStyle w:val="05-ODST-3"/>
        <w:numPr>
          <w:ilvl w:val="2"/>
          <w:numId w:val="7"/>
        </w:numPr>
      </w:pPr>
      <w:r w:rsidRPr="00D64D90">
        <w:t>Zadavatel bude současně vyžadovat řádné a včasné plnění finančních závazků vůči všem účastníkům dodavatelského řetězce podílejícím se na plnění veřejné zakázky.</w:t>
      </w:r>
    </w:p>
    <w:p w14:paraId="5EED8761" w14:textId="4D34F1C9" w:rsidR="003024FF" w:rsidRPr="0060097D" w:rsidRDefault="003024FF" w:rsidP="003024FF">
      <w:pPr>
        <w:pStyle w:val="05-ODST-3"/>
        <w:numPr>
          <w:ilvl w:val="2"/>
          <w:numId w:val="0"/>
        </w:numPr>
        <w:ind w:left="1134"/>
      </w:pPr>
      <w:r>
        <w:t xml:space="preserve">Závazek deklaruje účastník zadávacího řízení v rámci své nabídky čestným prohlášením, jehož vzor </w:t>
      </w:r>
      <w:proofErr w:type="gramStart"/>
      <w:r>
        <w:t>tvoří</w:t>
      </w:r>
      <w:proofErr w:type="gramEnd"/>
      <w:r>
        <w:t xml:space="preserve"> přílohu č. 1</w:t>
      </w:r>
      <w:r w:rsidR="6357C7FD">
        <w:t>1</w:t>
      </w:r>
      <w:r>
        <w:t xml:space="preserve"> této zadávací dokumentace.</w:t>
      </w:r>
    </w:p>
    <w:p w14:paraId="57EC9F40" w14:textId="77777777" w:rsidR="00CB70FB" w:rsidRDefault="00CB70FB" w:rsidP="00FE4860">
      <w:pPr>
        <w:pStyle w:val="01-L"/>
      </w:pPr>
      <w:bookmarkStart w:id="18" w:name="_Hlk143083536"/>
      <w:r>
        <w:t xml:space="preserve">Způsob </w:t>
      </w:r>
      <w:r w:rsidR="003811B9">
        <w:t>zpracování nabídkové ceny</w:t>
      </w:r>
    </w:p>
    <w:p w14:paraId="57EC9F41" w14:textId="4A6F3973" w:rsidR="00BD4184" w:rsidRDefault="00BD4184" w:rsidP="003811B9">
      <w:pPr>
        <w:rPr>
          <w:rFonts w:cs="Arial"/>
        </w:rPr>
      </w:pPr>
      <w:r>
        <w:rPr>
          <w:rFonts w:cs="Arial"/>
        </w:rPr>
        <w:t>Nabídka musí obsahovat veškeré náležitosti dle zákona a dle požadavků zadavatele uvedených v této zadávací dokumentaci.</w:t>
      </w:r>
    </w:p>
    <w:p w14:paraId="18E85C94" w14:textId="77777777" w:rsidR="001861D0" w:rsidRPr="001861D0" w:rsidRDefault="001861D0" w:rsidP="001861D0">
      <w:pPr>
        <w:rPr>
          <w:rFonts w:cs="Arial"/>
        </w:rPr>
      </w:pPr>
      <w:r w:rsidRPr="001861D0">
        <w:rPr>
          <w:rFonts w:cs="Arial"/>
        </w:rPr>
        <w:t xml:space="preserve">Nabídková cena bude zpracována za kompletní realizaci předmětu této zakázky (provedení všech činností dle zadání a příp. zjištění na prohlídce místa realizace) zpracováním oceněného </w:t>
      </w:r>
      <w:r w:rsidRPr="00BD456A">
        <w:rPr>
          <w:rFonts w:cs="Arial"/>
        </w:rPr>
        <w:t>výkazu výměr, jenž</w:t>
      </w:r>
      <w:r w:rsidRPr="001861D0">
        <w:rPr>
          <w:rFonts w:cs="Arial"/>
        </w:rPr>
        <w:t xml:space="preserve"> je </w:t>
      </w:r>
      <w:r w:rsidRPr="00BD456A">
        <w:rPr>
          <w:rFonts w:cs="Arial"/>
        </w:rPr>
        <w:t>přílohou č. 8 (příloha č. 8a pro FVE Cerekvice nad Bystřicí, příloha č. 8b pro FVE Potěhy a příloha č. 8c</w:t>
      </w:r>
      <w:r w:rsidRPr="001861D0">
        <w:rPr>
          <w:rFonts w:cs="Arial"/>
        </w:rPr>
        <w:t xml:space="preserve"> pro FVE Loukov) této zadávací dokumentace.</w:t>
      </w:r>
    </w:p>
    <w:p w14:paraId="63C8E694" w14:textId="77777777" w:rsidR="001861D0" w:rsidRPr="00616EEC" w:rsidRDefault="001861D0" w:rsidP="001861D0">
      <w:pPr>
        <w:rPr>
          <w:rFonts w:cs="Arial"/>
        </w:rPr>
      </w:pPr>
      <w:r w:rsidRPr="00616EEC">
        <w:rPr>
          <w:rFonts w:cs="Arial"/>
        </w:rPr>
        <w:t>Nabídková cena bude uvedena v korunách českých bez DPH.</w:t>
      </w:r>
    </w:p>
    <w:p w14:paraId="2A42B955" w14:textId="1DF0D29B" w:rsidR="002E672C" w:rsidRPr="00616EEC" w:rsidRDefault="0000432A" w:rsidP="0000432A">
      <w:r w:rsidRPr="00616EEC">
        <w:rPr>
          <w:rFonts w:cs="Arial"/>
        </w:rPr>
        <w:t>Z</w:t>
      </w:r>
      <w:r w:rsidRPr="00616EEC">
        <w:t>adavatel upozorňuje, že cena veřejné zakázky je limitována hodnotou 2</w:t>
      </w:r>
      <w:r w:rsidR="00B6284C" w:rsidRPr="00616EEC">
        <w:t>5</w:t>
      </w:r>
      <w:r w:rsidRPr="00616EEC">
        <w:t xml:space="preserve">0.000.000, - Kč bez DPH (limitní hodnota) a tuto částku nelze překročit. </w:t>
      </w:r>
      <w:r w:rsidR="003C0539" w:rsidRPr="00616EEC">
        <w:t>Současně je limitní hodnota stanovena pro každou FVE</w:t>
      </w:r>
      <w:r w:rsidR="0009544A" w:rsidRPr="00616EEC">
        <w:t xml:space="preserve"> (dílčí nabídkové ceny)</w:t>
      </w:r>
      <w:r w:rsidR="002E672C" w:rsidRPr="00616EEC">
        <w:t xml:space="preserve">, jak je uvedeno v tabulce níže. </w:t>
      </w:r>
    </w:p>
    <w:p w14:paraId="29D26DA4" w14:textId="358CE703" w:rsidR="0000432A" w:rsidRPr="00616EEC" w:rsidRDefault="0000432A" w:rsidP="0000432A">
      <w:pPr>
        <w:rPr>
          <w:rFonts w:cs="Arial"/>
          <w:bCs/>
        </w:rPr>
      </w:pPr>
      <w:r w:rsidRPr="00616EEC">
        <w:t xml:space="preserve">Pokud Dodavatel ve své nabídce </w:t>
      </w:r>
      <w:proofErr w:type="gramStart"/>
      <w:r w:rsidRPr="00616EEC">
        <w:t>překročí</w:t>
      </w:r>
      <w:proofErr w:type="gramEnd"/>
      <w:r w:rsidRPr="00616EEC">
        <w:t xml:space="preserve"> </w:t>
      </w:r>
      <w:r w:rsidR="003C0539" w:rsidRPr="00616EEC">
        <w:t xml:space="preserve">níže </w:t>
      </w:r>
      <w:r w:rsidRPr="00616EEC">
        <w:t>uvedenou limitní hodnotu</w:t>
      </w:r>
      <w:r w:rsidR="002E672C" w:rsidRPr="00616EEC">
        <w:t xml:space="preserve"> </w:t>
      </w:r>
      <w:r w:rsidR="00E46F41" w:rsidRPr="00616EEC">
        <w:t xml:space="preserve">nabídkové ceny </w:t>
      </w:r>
      <w:r w:rsidR="002E672C" w:rsidRPr="00616EEC">
        <w:t xml:space="preserve">nebo i limitní hodnotu </w:t>
      </w:r>
      <w:r w:rsidR="004812C7" w:rsidRPr="00616EEC">
        <w:t>dílčí nabídkové ceny</w:t>
      </w:r>
      <w:r w:rsidRPr="00616EEC">
        <w:t>, bude tento Dodavatel ze zadávacího řízení vyloučen.</w:t>
      </w:r>
    </w:p>
    <w:p w14:paraId="69FBC7DE" w14:textId="77777777" w:rsidR="0000432A" w:rsidRPr="001861D0" w:rsidRDefault="0000432A" w:rsidP="001861D0">
      <w:pPr>
        <w:rPr>
          <w:rFonts w:cs="Arial"/>
        </w:rPr>
      </w:pPr>
    </w:p>
    <w:bookmarkEnd w:id="18"/>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5"/>
        <w:gridCol w:w="1679"/>
        <w:gridCol w:w="1985"/>
        <w:gridCol w:w="1843"/>
        <w:gridCol w:w="1701"/>
      </w:tblGrid>
      <w:tr w:rsidR="005607A8" w:rsidRPr="00EC33DE" w14:paraId="0B91D59D" w14:textId="04230A7E" w:rsidTr="0080305C">
        <w:trPr>
          <w:trHeight w:val="1080"/>
        </w:trPr>
        <w:tc>
          <w:tcPr>
            <w:tcW w:w="2285" w:type="dxa"/>
            <w:shd w:val="clear" w:color="000000" w:fill="366092"/>
            <w:vAlign w:val="center"/>
            <w:hideMark/>
          </w:tcPr>
          <w:p w14:paraId="5A9C957C" w14:textId="55BF3F51" w:rsidR="005607A8" w:rsidRPr="00EC33DE" w:rsidRDefault="005607A8" w:rsidP="001D7EAD">
            <w:pPr>
              <w:spacing w:before="0"/>
              <w:rPr>
                <w:rFonts w:ascii="Franklin Gothic Book" w:hAnsi="Franklin Gothic Book" w:cs="Calibri"/>
                <w:color w:val="FFFFFF"/>
                <w:sz w:val="24"/>
                <w:szCs w:val="24"/>
              </w:rPr>
            </w:pPr>
          </w:p>
        </w:tc>
        <w:tc>
          <w:tcPr>
            <w:tcW w:w="1679" w:type="dxa"/>
            <w:shd w:val="clear" w:color="000000" w:fill="366092"/>
          </w:tcPr>
          <w:p w14:paraId="7CF4A71D" w14:textId="77777777" w:rsidR="005607A8" w:rsidRDefault="005607A8" w:rsidP="001D7EAD">
            <w:pPr>
              <w:spacing w:before="0"/>
              <w:jc w:val="center"/>
              <w:rPr>
                <w:rFonts w:ascii="Franklin Gothic Book" w:hAnsi="Franklin Gothic Book" w:cs="Calibri"/>
                <w:color w:val="FFFFFF"/>
                <w:sz w:val="24"/>
                <w:szCs w:val="24"/>
              </w:rPr>
            </w:pPr>
          </w:p>
          <w:p w14:paraId="524C442B" w14:textId="44C847EB" w:rsidR="005607A8" w:rsidRDefault="005607A8" w:rsidP="001D7EAD">
            <w:pPr>
              <w:spacing w:before="0"/>
              <w:jc w:val="center"/>
              <w:rPr>
                <w:rFonts w:ascii="Franklin Gothic Book" w:hAnsi="Franklin Gothic Book" w:cs="Calibri"/>
                <w:color w:val="FFFFFF"/>
                <w:sz w:val="24"/>
                <w:szCs w:val="24"/>
              </w:rPr>
            </w:pPr>
            <w:r>
              <w:rPr>
                <w:rFonts w:ascii="Franklin Gothic Book" w:hAnsi="Franklin Gothic Book" w:cs="Calibri"/>
                <w:color w:val="FFFFFF"/>
                <w:sz w:val="24"/>
                <w:szCs w:val="24"/>
              </w:rPr>
              <w:t>Dílčí nabídková cena</w:t>
            </w:r>
          </w:p>
          <w:p w14:paraId="2272D80B" w14:textId="013220FA" w:rsidR="005607A8" w:rsidRDefault="005607A8" w:rsidP="001D7EAD">
            <w:pPr>
              <w:spacing w:before="0"/>
              <w:jc w:val="center"/>
              <w:rPr>
                <w:rFonts w:ascii="Franklin Gothic Book" w:hAnsi="Franklin Gothic Book" w:cs="Calibri"/>
                <w:color w:val="FFFFFF"/>
                <w:sz w:val="24"/>
                <w:szCs w:val="24"/>
              </w:rPr>
            </w:pPr>
            <w:r>
              <w:rPr>
                <w:rFonts w:ascii="Franklin Gothic Book" w:hAnsi="Franklin Gothic Book" w:cs="Calibri"/>
                <w:color w:val="FFFFFF"/>
                <w:sz w:val="24"/>
                <w:szCs w:val="24"/>
              </w:rPr>
              <w:t>v CZK (bez DPH)</w:t>
            </w:r>
          </w:p>
        </w:tc>
        <w:tc>
          <w:tcPr>
            <w:tcW w:w="1985" w:type="dxa"/>
            <w:shd w:val="clear" w:color="000000" w:fill="366092"/>
            <w:vAlign w:val="center"/>
            <w:hideMark/>
          </w:tcPr>
          <w:p w14:paraId="441F9B33" w14:textId="2A1F3103" w:rsidR="005607A8" w:rsidRPr="00EC33DE" w:rsidRDefault="005607A8" w:rsidP="001D7EAD">
            <w:pPr>
              <w:spacing w:before="0"/>
              <w:jc w:val="center"/>
              <w:rPr>
                <w:rFonts w:ascii="Franklin Gothic Book" w:hAnsi="Franklin Gothic Book" w:cs="Calibri"/>
                <w:color w:val="FFFFFF"/>
                <w:sz w:val="24"/>
                <w:szCs w:val="24"/>
              </w:rPr>
            </w:pPr>
            <w:r>
              <w:rPr>
                <w:rFonts w:ascii="Franklin Gothic Book" w:hAnsi="Franklin Gothic Book" w:cs="Calibri"/>
                <w:color w:val="FFFFFF"/>
                <w:sz w:val="24"/>
                <w:szCs w:val="24"/>
              </w:rPr>
              <w:t>Maximální hodnota dílčích nabídkových cen  v CZK (bez DPH)</w:t>
            </w:r>
          </w:p>
        </w:tc>
        <w:tc>
          <w:tcPr>
            <w:tcW w:w="1843" w:type="dxa"/>
            <w:shd w:val="clear" w:color="000000" w:fill="366092"/>
          </w:tcPr>
          <w:p w14:paraId="2B139DAE" w14:textId="77777777" w:rsidR="00616EEC" w:rsidRDefault="00616EEC" w:rsidP="001D7EAD">
            <w:pPr>
              <w:spacing w:before="0"/>
              <w:jc w:val="center"/>
              <w:rPr>
                <w:rFonts w:ascii="Franklin Gothic Book" w:hAnsi="Franklin Gothic Book" w:cs="Calibri"/>
                <w:color w:val="FFFFFF"/>
                <w:sz w:val="24"/>
                <w:szCs w:val="24"/>
              </w:rPr>
            </w:pPr>
          </w:p>
          <w:p w14:paraId="01E62992" w14:textId="77777777" w:rsidR="0080305C" w:rsidRDefault="0080305C" w:rsidP="001D7EAD">
            <w:pPr>
              <w:spacing w:before="0"/>
              <w:jc w:val="center"/>
              <w:rPr>
                <w:rFonts w:ascii="Franklin Gothic Book" w:hAnsi="Franklin Gothic Book" w:cs="Calibri"/>
                <w:color w:val="FFFFFF"/>
                <w:sz w:val="24"/>
                <w:szCs w:val="24"/>
              </w:rPr>
            </w:pPr>
          </w:p>
          <w:p w14:paraId="4C337EF4" w14:textId="6C8693EF" w:rsidR="005607A8" w:rsidRDefault="005607A8" w:rsidP="001D7EAD">
            <w:pPr>
              <w:spacing w:before="0"/>
              <w:jc w:val="center"/>
              <w:rPr>
                <w:rFonts w:ascii="Franklin Gothic Book" w:hAnsi="Franklin Gothic Book" w:cs="Calibri"/>
                <w:color w:val="FFFFFF"/>
                <w:sz w:val="24"/>
                <w:szCs w:val="24"/>
              </w:rPr>
            </w:pPr>
            <w:r>
              <w:rPr>
                <w:rFonts w:ascii="Franklin Gothic Book" w:hAnsi="Franklin Gothic Book" w:cs="Calibri"/>
                <w:color w:val="FFFFFF"/>
                <w:sz w:val="24"/>
                <w:szCs w:val="24"/>
              </w:rPr>
              <w:t>Nabídková cena v CZK (bez DPH)</w:t>
            </w:r>
          </w:p>
        </w:tc>
        <w:tc>
          <w:tcPr>
            <w:tcW w:w="1701" w:type="dxa"/>
            <w:shd w:val="clear" w:color="000000" w:fill="366092"/>
          </w:tcPr>
          <w:p w14:paraId="4F5645A3" w14:textId="0523DF20" w:rsidR="005607A8" w:rsidRDefault="005607A8" w:rsidP="001D7EAD">
            <w:pPr>
              <w:spacing w:before="0"/>
              <w:jc w:val="center"/>
              <w:rPr>
                <w:rFonts w:ascii="Franklin Gothic Book" w:hAnsi="Franklin Gothic Book" w:cs="Calibri"/>
                <w:color w:val="FFFFFF"/>
                <w:sz w:val="24"/>
                <w:szCs w:val="24"/>
              </w:rPr>
            </w:pPr>
            <w:r>
              <w:rPr>
                <w:rFonts w:ascii="Franklin Gothic Book" w:hAnsi="Franklin Gothic Book" w:cs="Calibri"/>
                <w:color w:val="FFFFFF"/>
                <w:sz w:val="24"/>
                <w:szCs w:val="24"/>
              </w:rPr>
              <w:t>Maximální hodnota nabídkové ceny v CZK (bez DPH)</w:t>
            </w:r>
          </w:p>
        </w:tc>
      </w:tr>
      <w:tr w:rsidR="005607A8" w:rsidRPr="00EC33DE" w14:paraId="0FBC24D2" w14:textId="5FC3CA59" w:rsidTr="0080305C">
        <w:trPr>
          <w:trHeight w:val="720"/>
        </w:trPr>
        <w:tc>
          <w:tcPr>
            <w:tcW w:w="2285" w:type="dxa"/>
            <w:shd w:val="clear" w:color="000000" w:fill="F2F2F2"/>
            <w:vAlign w:val="center"/>
            <w:hideMark/>
          </w:tcPr>
          <w:p w14:paraId="74BC9297" w14:textId="3EE1AB7D" w:rsidR="005607A8" w:rsidRPr="00EC33DE" w:rsidRDefault="005607A8" w:rsidP="001D7EAD">
            <w:pPr>
              <w:spacing w:before="0"/>
              <w:jc w:val="left"/>
              <w:rPr>
                <w:rFonts w:ascii="Franklin Gothic Book" w:hAnsi="Franklin Gothic Book" w:cs="Calibri"/>
                <w:color w:val="000000"/>
                <w:sz w:val="24"/>
                <w:szCs w:val="24"/>
              </w:rPr>
            </w:pPr>
            <w:r w:rsidRPr="001861D0">
              <w:rPr>
                <w:rFonts w:ascii="Franklin Gothic Book" w:hAnsi="Franklin Gothic Book" w:cs="Calibri"/>
                <w:color w:val="000000"/>
                <w:sz w:val="24"/>
                <w:szCs w:val="24"/>
              </w:rPr>
              <w:t>FVE Cerekvice nad Bystřicí</w:t>
            </w:r>
          </w:p>
        </w:tc>
        <w:tc>
          <w:tcPr>
            <w:tcW w:w="1679" w:type="dxa"/>
            <w:shd w:val="clear" w:color="000000" w:fill="F2F2F2"/>
          </w:tcPr>
          <w:p w14:paraId="07EF5AAE" w14:textId="77777777" w:rsidR="005607A8" w:rsidRPr="00EC33DE" w:rsidRDefault="005607A8" w:rsidP="001D7EAD">
            <w:pPr>
              <w:spacing w:before="0"/>
              <w:jc w:val="center"/>
              <w:rPr>
                <w:rFonts w:ascii="Franklin Gothic Book" w:hAnsi="Franklin Gothic Book" w:cs="Calibri"/>
                <w:color w:val="000000"/>
                <w:sz w:val="24"/>
                <w:szCs w:val="24"/>
              </w:rPr>
            </w:pPr>
          </w:p>
        </w:tc>
        <w:tc>
          <w:tcPr>
            <w:tcW w:w="1985" w:type="dxa"/>
            <w:shd w:val="clear" w:color="000000" w:fill="F2F2F2"/>
            <w:vAlign w:val="center"/>
            <w:hideMark/>
          </w:tcPr>
          <w:p w14:paraId="0150B1A8" w14:textId="649106A8" w:rsidR="005607A8" w:rsidRPr="00EC33DE" w:rsidRDefault="005607A8" w:rsidP="001D7EAD">
            <w:pPr>
              <w:spacing w:before="0"/>
              <w:jc w:val="center"/>
              <w:rPr>
                <w:rFonts w:ascii="Franklin Gothic Book" w:hAnsi="Franklin Gothic Book" w:cs="Calibri"/>
                <w:color w:val="000000"/>
                <w:sz w:val="24"/>
                <w:szCs w:val="24"/>
              </w:rPr>
            </w:pPr>
            <w:r>
              <w:rPr>
                <w:rFonts w:ascii="Franklin Gothic Book" w:hAnsi="Franklin Gothic Book" w:cs="Calibri"/>
                <w:color w:val="000000"/>
                <w:sz w:val="24"/>
                <w:szCs w:val="24"/>
              </w:rPr>
              <w:t>44 000 000</w:t>
            </w:r>
          </w:p>
        </w:tc>
        <w:tc>
          <w:tcPr>
            <w:tcW w:w="1843" w:type="dxa"/>
            <w:vMerge w:val="restart"/>
            <w:shd w:val="clear" w:color="000000" w:fill="F2F2F2"/>
          </w:tcPr>
          <w:p w14:paraId="3999864C" w14:textId="77777777" w:rsidR="005607A8" w:rsidRDefault="005607A8" w:rsidP="001D7EAD">
            <w:pPr>
              <w:spacing w:before="0"/>
              <w:jc w:val="center"/>
              <w:rPr>
                <w:rFonts w:ascii="Franklin Gothic Book" w:hAnsi="Franklin Gothic Book" w:cs="Calibri"/>
                <w:color w:val="000000"/>
                <w:sz w:val="24"/>
                <w:szCs w:val="24"/>
              </w:rPr>
            </w:pPr>
          </w:p>
        </w:tc>
        <w:tc>
          <w:tcPr>
            <w:tcW w:w="1701" w:type="dxa"/>
            <w:vMerge w:val="restart"/>
            <w:shd w:val="clear" w:color="000000" w:fill="F2F2F2"/>
          </w:tcPr>
          <w:p w14:paraId="1E8FDC4A" w14:textId="79BBEDAA" w:rsidR="005607A8" w:rsidRDefault="005607A8" w:rsidP="001D7EAD">
            <w:pPr>
              <w:spacing w:before="0"/>
              <w:jc w:val="center"/>
              <w:rPr>
                <w:rFonts w:ascii="Franklin Gothic Book" w:hAnsi="Franklin Gothic Book" w:cs="Calibri"/>
                <w:color w:val="000000"/>
                <w:sz w:val="24"/>
                <w:szCs w:val="24"/>
              </w:rPr>
            </w:pPr>
          </w:p>
          <w:p w14:paraId="0E86E406" w14:textId="77777777" w:rsidR="005607A8" w:rsidRDefault="005607A8" w:rsidP="001D7EAD">
            <w:pPr>
              <w:spacing w:before="0"/>
              <w:jc w:val="center"/>
              <w:rPr>
                <w:rFonts w:ascii="Franklin Gothic Book" w:hAnsi="Franklin Gothic Book" w:cs="Calibri"/>
                <w:color w:val="000000"/>
                <w:sz w:val="24"/>
                <w:szCs w:val="24"/>
              </w:rPr>
            </w:pPr>
          </w:p>
          <w:p w14:paraId="14D64E95" w14:textId="77777777" w:rsidR="005607A8" w:rsidRDefault="005607A8" w:rsidP="001D7EAD">
            <w:pPr>
              <w:spacing w:before="0"/>
              <w:jc w:val="center"/>
              <w:rPr>
                <w:rFonts w:ascii="Franklin Gothic Book" w:hAnsi="Franklin Gothic Book" w:cs="Calibri"/>
                <w:color w:val="000000"/>
                <w:sz w:val="24"/>
                <w:szCs w:val="24"/>
              </w:rPr>
            </w:pPr>
          </w:p>
          <w:p w14:paraId="7757E50F" w14:textId="77777777" w:rsidR="005607A8" w:rsidRDefault="005607A8" w:rsidP="001D7EAD">
            <w:pPr>
              <w:spacing w:before="0"/>
              <w:jc w:val="center"/>
              <w:rPr>
                <w:rFonts w:ascii="Franklin Gothic Book" w:hAnsi="Franklin Gothic Book" w:cs="Calibri"/>
                <w:color w:val="000000"/>
                <w:sz w:val="24"/>
                <w:szCs w:val="24"/>
              </w:rPr>
            </w:pPr>
          </w:p>
          <w:p w14:paraId="7536AF9D" w14:textId="2A075BC2" w:rsidR="005607A8" w:rsidRDefault="005607A8" w:rsidP="001D7EAD">
            <w:pPr>
              <w:spacing w:before="0"/>
              <w:jc w:val="center"/>
              <w:rPr>
                <w:rFonts w:ascii="Franklin Gothic Book" w:hAnsi="Franklin Gothic Book" w:cs="Calibri"/>
                <w:color w:val="000000"/>
                <w:sz w:val="24"/>
                <w:szCs w:val="24"/>
              </w:rPr>
            </w:pPr>
            <w:r>
              <w:rPr>
                <w:rFonts w:ascii="Franklin Gothic Book" w:hAnsi="Franklin Gothic Book" w:cs="Calibri"/>
                <w:color w:val="000000"/>
                <w:sz w:val="24"/>
                <w:szCs w:val="24"/>
              </w:rPr>
              <w:t>250 000 000</w:t>
            </w:r>
          </w:p>
        </w:tc>
      </w:tr>
      <w:tr w:rsidR="005607A8" w:rsidRPr="00EC33DE" w14:paraId="45B293CE" w14:textId="5CDE7604" w:rsidTr="0080305C">
        <w:trPr>
          <w:trHeight w:val="1020"/>
        </w:trPr>
        <w:tc>
          <w:tcPr>
            <w:tcW w:w="2285" w:type="dxa"/>
            <w:shd w:val="clear" w:color="000000" w:fill="F2F2F2"/>
            <w:vAlign w:val="center"/>
            <w:hideMark/>
          </w:tcPr>
          <w:p w14:paraId="3FDD34E7" w14:textId="0DAD09C4" w:rsidR="005607A8" w:rsidRPr="00EC33DE" w:rsidRDefault="005607A8" w:rsidP="001D7EAD">
            <w:pPr>
              <w:spacing w:before="0"/>
              <w:jc w:val="left"/>
              <w:rPr>
                <w:rFonts w:ascii="Franklin Gothic Book" w:hAnsi="Franklin Gothic Book" w:cs="Calibri"/>
                <w:color w:val="000000"/>
                <w:sz w:val="24"/>
                <w:szCs w:val="24"/>
              </w:rPr>
            </w:pPr>
            <w:r>
              <w:rPr>
                <w:rFonts w:ascii="Franklin Gothic Book" w:hAnsi="Franklin Gothic Book" w:cs="Calibri"/>
                <w:color w:val="000000"/>
                <w:sz w:val="24"/>
                <w:szCs w:val="24"/>
              </w:rPr>
              <w:t>FVE Potěhy</w:t>
            </w:r>
          </w:p>
        </w:tc>
        <w:tc>
          <w:tcPr>
            <w:tcW w:w="1679" w:type="dxa"/>
            <w:shd w:val="clear" w:color="000000" w:fill="F2F2F2"/>
          </w:tcPr>
          <w:p w14:paraId="09C274FA" w14:textId="77777777" w:rsidR="005607A8" w:rsidRPr="00EC33DE" w:rsidRDefault="005607A8" w:rsidP="001D7EAD">
            <w:pPr>
              <w:spacing w:before="0"/>
              <w:jc w:val="center"/>
              <w:rPr>
                <w:rFonts w:ascii="Franklin Gothic Book" w:hAnsi="Franklin Gothic Book" w:cs="Calibri"/>
                <w:color w:val="000000"/>
                <w:sz w:val="24"/>
                <w:szCs w:val="24"/>
              </w:rPr>
            </w:pPr>
          </w:p>
        </w:tc>
        <w:tc>
          <w:tcPr>
            <w:tcW w:w="1985" w:type="dxa"/>
            <w:shd w:val="clear" w:color="000000" w:fill="F2F2F2"/>
            <w:vAlign w:val="center"/>
          </w:tcPr>
          <w:p w14:paraId="24435221" w14:textId="0D956DDE" w:rsidR="005607A8" w:rsidRPr="00EC33DE" w:rsidRDefault="005607A8" w:rsidP="001D7EAD">
            <w:pPr>
              <w:spacing w:before="0"/>
              <w:jc w:val="center"/>
              <w:rPr>
                <w:rFonts w:ascii="Franklin Gothic Book" w:hAnsi="Franklin Gothic Book" w:cs="Calibri"/>
                <w:color w:val="000000"/>
                <w:sz w:val="24"/>
                <w:szCs w:val="24"/>
              </w:rPr>
            </w:pPr>
            <w:r>
              <w:rPr>
                <w:rFonts w:ascii="Franklin Gothic Book" w:hAnsi="Franklin Gothic Book" w:cs="Calibri"/>
                <w:color w:val="000000"/>
                <w:sz w:val="24"/>
                <w:szCs w:val="24"/>
              </w:rPr>
              <w:t>103 000 000</w:t>
            </w:r>
          </w:p>
        </w:tc>
        <w:tc>
          <w:tcPr>
            <w:tcW w:w="1843" w:type="dxa"/>
            <w:vMerge/>
            <w:shd w:val="clear" w:color="000000" w:fill="F2F2F2"/>
          </w:tcPr>
          <w:p w14:paraId="0100B695" w14:textId="77777777" w:rsidR="005607A8" w:rsidRDefault="005607A8" w:rsidP="001D7EAD">
            <w:pPr>
              <w:spacing w:before="0"/>
              <w:jc w:val="center"/>
              <w:rPr>
                <w:rFonts w:ascii="Franklin Gothic Book" w:hAnsi="Franklin Gothic Book" w:cs="Calibri"/>
                <w:color w:val="000000"/>
                <w:sz w:val="24"/>
                <w:szCs w:val="24"/>
              </w:rPr>
            </w:pPr>
          </w:p>
        </w:tc>
        <w:tc>
          <w:tcPr>
            <w:tcW w:w="1701" w:type="dxa"/>
            <w:vMerge/>
            <w:shd w:val="clear" w:color="000000" w:fill="F2F2F2"/>
          </w:tcPr>
          <w:p w14:paraId="5D626286" w14:textId="48EB2BEB" w:rsidR="005607A8" w:rsidRDefault="005607A8" w:rsidP="001D7EAD">
            <w:pPr>
              <w:spacing w:before="0"/>
              <w:jc w:val="center"/>
              <w:rPr>
                <w:rFonts w:ascii="Franklin Gothic Book" w:hAnsi="Franklin Gothic Book" w:cs="Calibri"/>
                <w:color w:val="000000"/>
                <w:sz w:val="24"/>
                <w:szCs w:val="24"/>
              </w:rPr>
            </w:pPr>
          </w:p>
        </w:tc>
      </w:tr>
      <w:tr w:rsidR="005607A8" w:rsidRPr="00EC33DE" w14:paraId="4C67536A" w14:textId="73FC78B3" w:rsidTr="0080305C">
        <w:trPr>
          <w:trHeight w:val="785"/>
        </w:trPr>
        <w:tc>
          <w:tcPr>
            <w:tcW w:w="2285" w:type="dxa"/>
            <w:shd w:val="clear" w:color="000000" w:fill="F2F2F2"/>
            <w:vAlign w:val="center"/>
            <w:hideMark/>
          </w:tcPr>
          <w:p w14:paraId="6EDD1B2D" w14:textId="74FC34E3" w:rsidR="005607A8" w:rsidRPr="00EC33DE" w:rsidRDefault="005607A8" w:rsidP="001D7EAD">
            <w:pPr>
              <w:spacing w:before="0"/>
              <w:jc w:val="left"/>
              <w:rPr>
                <w:rFonts w:ascii="Franklin Gothic Book" w:hAnsi="Franklin Gothic Book" w:cs="Calibri"/>
                <w:color w:val="000000"/>
                <w:sz w:val="24"/>
                <w:szCs w:val="24"/>
              </w:rPr>
            </w:pPr>
            <w:r>
              <w:rPr>
                <w:rFonts w:ascii="Franklin Gothic Book" w:hAnsi="Franklin Gothic Book" w:cs="Calibri"/>
                <w:color w:val="000000"/>
                <w:sz w:val="24"/>
                <w:szCs w:val="24"/>
              </w:rPr>
              <w:t>FVE Loukov</w:t>
            </w:r>
          </w:p>
        </w:tc>
        <w:tc>
          <w:tcPr>
            <w:tcW w:w="1679" w:type="dxa"/>
            <w:shd w:val="clear" w:color="000000" w:fill="F2F2F2"/>
          </w:tcPr>
          <w:p w14:paraId="0C9CE8C4" w14:textId="77777777" w:rsidR="005607A8" w:rsidRPr="00EC33DE" w:rsidRDefault="005607A8" w:rsidP="001D7EAD">
            <w:pPr>
              <w:spacing w:before="0"/>
              <w:jc w:val="center"/>
              <w:rPr>
                <w:rFonts w:ascii="Franklin Gothic Book" w:hAnsi="Franklin Gothic Book" w:cs="Calibri"/>
                <w:color w:val="000000"/>
                <w:sz w:val="24"/>
                <w:szCs w:val="24"/>
              </w:rPr>
            </w:pPr>
          </w:p>
        </w:tc>
        <w:tc>
          <w:tcPr>
            <w:tcW w:w="1985" w:type="dxa"/>
            <w:shd w:val="clear" w:color="000000" w:fill="F2F2F2"/>
            <w:vAlign w:val="center"/>
          </w:tcPr>
          <w:p w14:paraId="33688948" w14:textId="473FD3AD" w:rsidR="005607A8" w:rsidRPr="00EC33DE" w:rsidRDefault="005607A8" w:rsidP="001D7EAD">
            <w:pPr>
              <w:spacing w:before="0"/>
              <w:jc w:val="center"/>
              <w:rPr>
                <w:rFonts w:ascii="Franklin Gothic Book" w:hAnsi="Franklin Gothic Book" w:cs="Calibri"/>
                <w:color w:val="000000"/>
                <w:sz w:val="24"/>
                <w:szCs w:val="24"/>
              </w:rPr>
            </w:pPr>
            <w:r>
              <w:rPr>
                <w:rFonts w:ascii="Franklin Gothic Book" w:hAnsi="Franklin Gothic Book" w:cs="Calibri"/>
                <w:color w:val="000000"/>
                <w:sz w:val="24"/>
                <w:szCs w:val="24"/>
              </w:rPr>
              <w:t>103 000 000</w:t>
            </w:r>
          </w:p>
        </w:tc>
        <w:tc>
          <w:tcPr>
            <w:tcW w:w="1843" w:type="dxa"/>
            <w:vMerge/>
            <w:shd w:val="clear" w:color="000000" w:fill="F2F2F2"/>
          </w:tcPr>
          <w:p w14:paraId="1FAAA356" w14:textId="77777777" w:rsidR="005607A8" w:rsidRDefault="005607A8" w:rsidP="001D7EAD">
            <w:pPr>
              <w:spacing w:before="0"/>
              <w:jc w:val="center"/>
              <w:rPr>
                <w:rFonts w:ascii="Franklin Gothic Book" w:hAnsi="Franklin Gothic Book" w:cs="Calibri"/>
                <w:color w:val="000000"/>
                <w:sz w:val="24"/>
                <w:szCs w:val="24"/>
              </w:rPr>
            </w:pPr>
          </w:p>
        </w:tc>
        <w:tc>
          <w:tcPr>
            <w:tcW w:w="1701" w:type="dxa"/>
            <w:vMerge/>
            <w:shd w:val="clear" w:color="000000" w:fill="F2F2F2"/>
          </w:tcPr>
          <w:p w14:paraId="37AF58F3" w14:textId="41B38964" w:rsidR="005607A8" w:rsidRDefault="005607A8" w:rsidP="001D7EAD">
            <w:pPr>
              <w:spacing w:before="0"/>
              <w:jc w:val="center"/>
              <w:rPr>
                <w:rFonts w:ascii="Franklin Gothic Book" w:hAnsi="Franklin Gothic Book" w:cs="Calibri"/>
                <w:color w:val="000000"/>
                <w:sz w:val="24"/>
                <w:szCs w:val="24"/>
              </w:rPr>
            </w:pPr>
          </w:p>
        </w:tc>
      </w:tr>
    </w:tbl>
    <w:p w14:paraId="41AC85CC" w14:textId="77777777" w:rsidR="00F372C7" w:rsidRDefault="00F372C7" w:rsidP="001861D0">
      <w:pPr>
        <w:rPr>
          <w:b/>
        </w:rPr>
      </w:pPr>
    </w:p>
    <w:p w14:paraId="534D80DB" w14:textId="77777777" w:rsidR="001861D0" w:rsidRDefault="001861D0" w:rsidP="001861D0">
      <w:r>
        <w:t xml:space="preserve">Jednotkové ceny uvedené v oceněném výkazu výměr jsou cenami pevnými po celou dobu realizace předmětu veřejné zakázky. Ve výkazu výměr nesmí účastník měnit, upravovat ani slučovat jednotlivé položky ani výměry. Účastník nesmí vpisovat ani „rozpuštěno“ či „v ceně“. Všechny položky musí být řádně oceněny, tj. nesmí obsahovat nulovou hodnotu. Nabídková cena v Kč bez DPH bude zpracována jako souhrn hodnot ocenění jednotlivých položek výkazu výměr. </w:t>
      </w:r>
    </w:p>
    <w:p w14:paraId="5F553450" w14:textId="77777777" w:rsidR="001861D0" w:rsidRDefault="001861D0" w:rsidP="001861D0">
      <w:pPr>
        <w:rPr>
          <w:rFonts w:cs="Arial"/>
        </w:rPr>
      </w:pPr>
      <w:r>
        <w:rPr>
          <w:rFonts w:cs="Arial"/>
        </w:rPr>
        <w:lastRenderedPageBreak/>
        <w:t>V případě, že dodavatel nevyplní všechny jednotkové ceny či v případě, že pozmění položky uvedené ve výkazu výměr, bude to znamenat nesplnění zadávacích podmínek a důvod k vyloučení účastníka podle § 48 odst. 2 zákona.</w:t>
      </w:r>
    </w:p>
    <w:p w14:paraId="329326F3" w14:textId="77777777" w:rsidR="001861D0" w:rsidRDefault="001861D0" w:rsidP="001861D0">
      <w:r>
        <w:t>Nabídkovou cenu účastník stanoví jako celkovou cenu za kompletní realizaci předmětu veřejné zakázky. Cena bude zahrnovat veškeré náklady nezbytné k řádnému, úplnému, kvalitnímu a bezvadnému plnění předmětu zakázky včetně všech rizik a vlivů souvisejících s plněním předmětu zakázky. Nabídková cena musí rovněž zahrnovat pojištění, garance, daně, cla, poplatky, inflační vlivy a jakékoli další výdaje nutné pro realizaci veřejné zakázky.</w:t>
      </w:r>
    </w:p>
    <w:p w14:paraId="57EC9F4B" w14:textId="77777777" w:rsidR="00567C7A" w:rsidRDefault="00567C7A" w:rsidP="008C6184">
      <w:pPr>
        <w:pStyle w:val="02-ODST-2"/>
        <w:numPr>
          <w:ilvl w:val="0"/>
          <w:numId w:val="0"/>
        </w:numPr>
        <w:ind w:left="567"/>
        <w:rPr>
          <w:b/>
        </w:rPr>
      </w:pPr>
    </w:p>
    <w:p w14:paraId="57EC9F4C" w14:textId="77777777" w:rsidR="00C951D4" w:rsidRPr="00D321C3" w:rsidRDefault="00C951D4" w:rsidP="008C6184">
      <w:pPr>
        <w:pStyle w:val="02-ODST-2"/>
        <w:rPr>
          <w:b/>
        </w:rPr>
      </w:pPr>
      <w:r w:rsidRPr="00D321C3">
        <w:rPr>
          <w:b/>
        </w:rPr>
        <w:t>Zaměření a zúčtování prací</w:t>
      </w:r>
    </w:p>
    <w:p w14:paraId="57EC9F4D" w14:textId="77777777" w:rsidR="00C951D4" w:rsidRDefault="00C951D4" w:rsidP="00C951D4">
      <w:r>
        <w:t xml:space="preserve">Není-li v </w:t>
      </w:r>
      <w:r w:rsidR="00567C7A">
        <w:t>této zadávací dokumentaci</w:t>
      </w:r>
      <w:r>
        <w:t xml:space="preserve"> uvedeno </w:t>
      </w:r>
      <w:r w:rsidR="00567C7A">
        <w:t xml:space="preserve">výslovně </w:t>
      </w:r>
      <w:r>
        <w:t xml:space="preserve">jinak, jsou v jednotkových cenách </w:t>
      </w:r>
      <w:r w:rsidR="00567C7A">
        <w:t xml:space="preserve">výkazu výměr </w:t>
      </w:r>
      <w:r>
        <w:t xml:space="preserve">zahrnuty mimo jiné tyto </w:t>
      </w:r>
      <w:r w:rsidR="00567C7A">
        <w:t>náklady</w:t>
      </w:r>
      <w:r>
        <w:t>:</w:t>
      </w:r>
    </w:p>
    <w:p w14:paraId="57EC9F4E" w14:textId="77777777" w:rsidR="00C951D4" w:rsidRPr="00FB0FC6" w:rsidRDefault="00567C7A" w:rsidP="00C951D4">
      <w:pPr>
        <w:pStyle w:val="05-ODST-3"/>
      </w:pPr>
      <w:r>
        <w:t>N</w:t>
      </w:r>
      <w:r w:rsidR="00C951D4" w:rsidRPr="00FB0FC6">
        <w:t xml:space="preserve">áklady na veškerou svislou a vodorovnou dopravu na </w:t>
      </w:r>
      <w:r w:rsidR="00C951D4">
        <w:t>pracovišti.</w:t>
      </w:r>
    </w:p>
    <w:p w14:paraId="57EC9F4F" w14:textId="77777777" w:rsidR="00C951D4" w:rsidRPr="00FB0FC6" w:rsidRDefault="00567C7A" w:rsidP="00C951D4">
      <w:pPr>
        <w:pStyle w:val="05-ODST-3"/>
      </w:pPr>
      <w:r>
        <w:t>Náklady na z</w:t>
      </w:r>
      <w:r w:rsidR="00C951D4" w:rsidRPr="00FB0FC6">
        <w:t>akrytí (nebo jiné zajištění) konstrukcí před znečištěním a poškozením a odstranění zakrytí</w:t>
      </w:r>
      <w:r w:rsidR="00C951D4">
        <w:t>.</w:t>
      </w:r>
    </w:p>
    <w:p w14:paraId="57EC9F50" w14:textId="77777777" w:rsidR="00C951D4" w:rsidRDefault="00567C7A" w:rsidP="00C951D4">
      <w:pPr>
        <w:pStyle w:val="05-ODST-3"/>
      </w:pPr>
      <w:r>
        <w:t>Náklady na v</w:t>
      </w:r>
      <w:r w:rsidR="00C951D4" w:rsidRPr="00FB0FC6">
        <w:t>yklizení pracoviště, odvoz zbytků materiálu</w:t>
      </w:r>
    </w:p>
    <w:p w14:paraId="5157F178" w14:textId="2CA6E8D0" w:rsidR="006569FD" w:rsidRPr="000F21BD" w:rsidRDefault="006569FD" w:rsidP="006569FD">
      <w:pPr>
        <w:pStyle w:val="01-ODST-3"/>
        <w:numPr>
          <w:ilvl w:val="2"/>
          <w:numId w:val="3"/>
        </w:numPr>
        <w:tabs>
          <w:tab w:val="clear" w:pos="1364"/>
          <w:tab w:val="num" w:pos="1505"/>
        </w:tabs>
        <w:ind w:left="1135" w:hanging="851"/>
      </w:pPr>
      <w:r>
        <w:t>Náklady na veškerá opatření vyplývající z právních a ostatních předpisů k zajištění bezpečnosti a ochrany zdraví při práci a k zajištění požární ochrany a prevence závažných havárií;</w:t>
      </w:r>
    </w:p>
    <w:p w14:paraId="57EC9F52" w14:textId="77777777" w:rsidR="00C951D4" w:rsidRPr="00FB0FC6" w:rsidRDefault="00C951D4" w:rsidP="00C951D4">
      <w:pPr>
        <w:pStyle w:val="05-ODST-3"/>
      </w:pPr>
      <w:r>
        <w:t>Náklady na provádění zkoušek a atestů během realizace díla</w:t>
      </w:r>
    </w:p>
    <w:p w14:paraId="57EC9F53" w14:textId="77777777" w:rsidR="00C951D4" w:rsidRDefault="00567C7A" w:rsidP="00C951D4">
      <w:pPr>
        <w:pStyle w:val="05-ODST-3"/>
      </w:pPr>
      <w:r>
        <w:t>Náklady na p</w:t>
      </w:r>
      <w:r w:rsidR="00C951D4" w:rsidRPr="00FB0FC6">
        <w:t>latby za požadované záruky a pojištění</w:t>
      </w:r>
      <w:r w:rsidR="00C951D4">
        <w:t>.</w:t>
      </w:r>
    </w:p>
    <w:p w14:paraId="1FB309BF" w14:textId="652831AF" w:rsidR="002D26CC" w:rsidRPr="000F21BD" w:rsidRDefault="002D26CC" w:rsidP="002D26CC">
      <w:pPr>
        <w:pStyle w:val="01-ODST-3"/>
        <w:numPr>
          <w:ilvl w:val="2"/>
          <w:numId w:val="3"/>
        </w:numPr>
        <w:tabs>
          <w:tab w:val="clear" w:pos="1364"/>
          <w:tab w:val="num" w:pos="1505"/>
        </w:tabs>
        <w:ind w:left="1135" w:hanging="851"/>
      </w:pPr>
      <w:r>
        <w:t>Náklady na veškeré práce, dodávky či výkony potřebné k řádnému provedení kompletního Díla, jímž se má zabezpečit plná funkčnost a bezpečnost Díla, jakož i náklady na veškeré pomocné materiály a ostatní hmoty a pomocné práce, výkony či přípomoci;</w:t>
      </w:r>
    </w:p>
    <w:p w14:paraId="57EC9F56" w14:textId="77777777" w:rsidR="00C951D4" w:rsidRDefault="00C951D4" w:rsidP="00C951D4">
      <w:pPr>
        <w:pStyle w:val="05-ODST-3"/>
      </w:pPr>
      <w:r>
        <w:t>Náklady spojené s vypracováním veškerých technologických předpisů a postupů a jiných dokladů nutných k provedení díla.</w:t>
      </w:r>
    </w:p>
    <w:p w14:paraId="57EC9F59" w14:textId="77777777" w:rsidR="00BD4184" w:rsidRDefault="00BD4184" w:rsidP="00BD4184">
      <w:pPr>
        <w:pStyle w:val="01-L"/>
      </w:pPr>
      <w:r>
        <w:t>Způsob hodnocení nabídek</w:t>
      </w:r>
    </w:p>
    <w:p w14:paraId="5F4B1500" w14:textId="77777777" w:rsidR="001861D0" w:rsidRDefault="00B8222A" w:rsidP="001861D0">
      <w:pPr>
        <w:spacing w:line="264" w:lineRule="auto"/>
        <w:ind w:right="-108"/>
        <w:rPr>
          <w:rFonts w:cs="Arial"/>
        </w:rPr>
      </w:pPr>
      <w:r w:rsidRPr="00635389">
        <w:rPr>
          <w:rFonts w:cs="Arial"/>
        </w:rPr>
        <w:t xml:space="preserve">Základním hodnotícím kritériem pro hodnocení nabídek dle § 114 zákona ekonomická výhodnost nabídky. </w:t>
      </w:r>
      <w:r w:rsidR="000136F9" w:rsidRPr="00635389">
        <w:rPr>
          <w:rFonts w:cs="Arial"/>
        </w:rPr>
        <w:t>Ekonomická výhodnost nabídky bude dle § 114 odst. 2 zadavatelem hodnocena podle nejnižší nabídkové ceny dodavatele</w:t>
      </w:r>
      <w:r w:rsidR="001861D0" w:rsidRPr="00635389">
        <w:rPr>
          <w:rFonts w:cs="Arial"/>
        </w:rPr>
        <w:t>.</w:t>
      </w:r>
    </w:p>
    <w:p w14:paraId="57EC9F5B" w14:textId="5E718CD2" w:rsidR="00CB70FB" w:rsidRDefault="00CB70FB" w:rsidP="001861D0">
      <w:pPr>
        <w:pStyle w:val="01-L"/>
      </w:pPr>
      <w:r>
        <w:t>Podmínky a požadavky na zpracování nabídky</w:t>
      </w:r>
    </w:p>
    <w:p w14:paraId="57EC9F5C" w14:textId="77777777" w:rsidR="00CB70FB" w:rsidRPr="00E9642C" w:rsidRDefault="00CB70FB" w:rsidP="00E9642C">
      <w:pPr>
        <w:pStyle w:val="02-ODST-2"/>
        <w:rPr>
          <w:b/>
        </w:rPr>
      </w:pPr>
      <w:r w:rsidRPr="00E9642C">
        <w:rPr>
          <w:b/>
        </w:rPr>
        <w:t>Zadavatel požaduje, aby nabídka splňovala následující požadavky:</w:t>
      </w:r>
    </w:p>
    <w:p w14:paraId="57EC9F5D" w14:textId="77777777" w:rsidR="009B337F" w:rsidRDefault="009B337F" w:rsidP="00BE441B">
      <w:pPr>
        <w:pStyle w:val="05-ODST-3"/>
      </w:pPr>
      <w:r>
        <w:t xml:space="preserve">Zadavatel upozorňuje dodavatele, že nabídky mohou být podány v souladu s § 103 odst. 1 písm. c) zákona pouze elektronicky prostřednictvím elektronického nástroje </w:t>
      </w:r>
      <w:proofErr w:type="gramStart"/>
      <w:r>
        <w:t>EZAK  dostupným</w:t>
      </w:r>
      <w:proofErr w:type="gramEnd"/>
      <w:r>
        <w:t xml:space="preserve"> na : </w:t>
      </w:r>
      <w:hyperlink r:id="rId15" w:history="1">
        <w:r w:rsidRPr="00A37A92">
          <w:rPr>
            <w:rStyle w:val="Hypertextovodkaz"/>
          </w:rPr>
          <w:t>_ https://zakazky.ceproas.cz/_</w:t>
        </w:r>
      </w:hyperlink>
      <w:r>
        <w:t xml:space="preserve">(dále jen „E-ZAK“). </w:t>
      </w:r>
    </w:p>
    <w:p w14:paraId="57EC9F5E" w14:textId="77777777" w:rsidR="009B337F" w:rsidRDefault="009B337F" w:rsidP="00BE441B">
      <w:pPr>
        <w:pStyle w:val="05-ODST-3"/>
      </w:pPr>
      <w:r>
        <w:t xml:space="preserve">Nabídku dodavatel podá prostřednictvím elektronického nástroje E-ZAK, podrobné instrukce o tomto nástroji nalezne v aktuální verzi v příručce pod odkazem </w:t>
      </w:r>
      <w:r w:rsidRPr="00457AE0">
        <w:t xml:space="preserve">Podrobné instrukce pro podání nabídky prostřednictvím elektronického nástroje v „Uživatelské příručce pro dodavatele“, která je dostupná na </w:t>
      </w:r>
      <w:hyperlink r:id="rId16" w:history="1">
        <w:r w:rsidRPr="00245845">
          <w:rPr>
            <w:rStyle w:val="Hypertextovodkaz"/>
          </w:rPr>
          <w:t>https://zakazky.ceproas.cz/</w:t>
        </w:r>
      </w:hyperlink>
      <w:r>
        <w:t xml:space="preserve"> </w:t>
      </w:r>
    </w:p>
    <w:p w14:paraId="57EC9F5F" w14:textId="04243373" w:rsidR="009B337F" w:rsidRDefault="009B337F" w:rsidP="00BE441B">
      <w:pPr>
        <w:pStyle w:val="05-ODST-3"/>
      </w:pPr>
      <w:r w:rsidRPr="00457AE0">
        <w:t xml:space="preserve">Systémové požadavky na PC pro podání nabídek a elektronický podpis v aplikaci E-ZAK lze nalézt na </w:t>
      </w:r>
      <w:hyperlink r:id="rId17" w:history="1">
        <w:r w:rsidRPr="00ED5F12">
          <w:rPr>
            <w:rStyle w:val="Hypertextovodkaz"/>
          </w:rPr>
          <w:t>http://www.ezak.cz/faq/pozadavky-na-system</w:t>
        </w:r>
      </w:hyperlink>
      <w:r w:rsidRPr="00457AE0">
        <w:t>.</w:t>
      </w:r>
    </w:p>
    <w:p w14:paraId="57EC9F60" w14:textId="77777777" w:rsidR="009B337F" w:rsidRDefault="009B337F" w:rsidP="00BE441B">
      <w:pPr>
        <w:pStyle w:val="05-ODST-3"/>
      </w:pPr>
      <w:r>
        <w:t>Atestovaný elektronický nástroj E-ZAK zaručuje splnění všech podmínek bezpečnosti a důvěrnosti vkládaných dat, včetně absolutní nepřístupnosti nabídek na straně zadavatele před uplynutím stanovené lhůty pro podání nabídek.</w:t>
      </w:r>
    </w:p>
    <w:p w14:paraId="57EC9F61" w14:textId="77777777" w:rsidR="009B337F" w:rsidRDefault="009B337F" w:rsidP="00BE441B">
      <w:pPr>
        <w:pStyle w:val="05-ODST-3"/>
      </w:pPr>
      <w:r w:rsidRPr="00457AE0">
        <w:lastRenderedPageBreak/>
        <w:t xml:space="preserve">Dodavatel prostřednictvím elektronického nástroje v českém jazyce </w:t>
      </w:r>
      <w:proofErr w:type="gramStart"/>
      <w:r w:rsidRPr="00457AE0">
        <w:t>předloží</w:t>
      </w:r>
      <w:proofErr w:type="gramEnd"/>
      <w:r w:rsidRPr="00457AE0">
        <w:t xml:space="preserve"> zadavateli všechny dokumenty, které mají být součástí nabídky účastníka.</w:t>
      </w:r>
    </w:p>
    <w:p w14:paraId="57EC9F62" w14:textId="77777777" w:rsidR="00342788" w:rsidRPr="00F34C65" w:rsidRDefault="00342788" w:rsidP="00852352">
      <w:pPr>
        <w:pStyle w:val="05-ODST-3"/>
      </w:pPr>
      <w:r w:rsidRPr="00342788">
        <w:t>Nabídku i doklady a informace k prokázání splnění kvalifikace/způsobilosti dodavatele je dodavatel povinen podat písemně v souladu se zadávacími podmínkami.</w:t>
      </w:r>
    </w:p>
    <w:p w14:paraId="57EC9F63" w14:textId="22A3BFC5" w:rsidR="00342788" w:rsidRPr="00EC62B6" w:rsidRDefault="00342788" w:rsidP="00852352">
      <w:pPr>
        <w:pStyle w:val="05-ODST-3"/>
      </w:pPr>
      <w:r w:rsidRPr="00F34C65">
        <w:t xml:space="preserve">Nabídka musí být označena </w:t>
      </w:r>
      <w:r w:rsidRPr="00852352">
        <w:t>názvem veřejné zakázky, obchodní firmou/jménem a sídlem/místem podnikání dodavatele – účastníka zadávacího řízení</w:t>
      </w:r>
      <w:r w:rsidRPr="00D300C5">
        <w:t>.</w:t>
      </w:r>
    </w:p>
    <w:p w14:paraId="57EC9F64" w14:textId="77777777" w:rsidR="00342788" w:rsidRPr="001A1B10" w:rsidRDefault="00342788" w:rsidP="00852352">
      <w:pPr>
        <w:pStyle w:val="05-ODST-3"/>
      </w:pPr>
      <w:r w:rsidRPr="00EC62B6">
        <w:t xml:space="preserve"> </w:t>
      </w:r>
      <w:r w:rsidRPr="00827628">
        <w:t>Nabídka bude předložena v českém jazyce.</w:t>
      </w:r>
    </w:p>
    <w:p w14:paraId="57EC9F65" w14:textId="77777777" w:rsidR="00342788" w:rsidRPr="001A1B10" w:rsidRDefault="00342788" w:rsidP="00852352">
      <w:pPr>
        <w:pStyle w:val="05-ODST-3"/>
      </w:pPr>
      <w:r w:rsidRPr="001A1B10">
        <w:t xml:space="preserve"> Nabídka nebude obsahovat přepisy a opravy, které by mohly zadavatele uvést v omyl. </w:t>
      </w:r>
    </w:p>
    <w:p w14:paraId="57EC9F66" w14:textId="77777777" w:rsidR="00342788" w:rsidRPr="002632DB" w:rsidRDefault="00342788" w:rsidP="00852352">
      <w:pPr>
        <w:pStyle w:val="05-ODST-3"/>
      </w:pPr>
      <w:r w:rsidRPr="001B089D">
        <w:t xml:space="preserve">Nabídka musí být podána v písemné formě, </w:t>
      </w:r>
      <w:r w:rsidRPr="00A20FF3">
        <w:rPr>
          <w:b/>
          <w:u w:val="single"/>
        </w:rPr>
        <w:t>a to pouze v elektronické podobě prostřednictvím elektronického nástroje  EZAK.</w:t>
      </w:r>
      <w:r w:rsidRPr="00D32E7B">
        <w:t xml:space="preserve"> </w:t>
      </w:r>
    </w:p>
    <w:p w14:paraId="57EC9F67" w14:textId="77777777" w:rsidR="00342788" w:rsidRPr="00075AE4" w:rsidRDefault="00342788" w:rsidP="00852352">
      <w:pPr>
        <w:pStyle w:val="05-ODST-3"/>
      </w:pPr>
      <w:r w:rsidRPr="00075AE4">
        <w:t>Dokumenty budou předloženy ve formátech aplikačních programů Microsoft Word a Excel</w:t>
      </w:r>
      <w:r w:rsidR="009B337F">
        <w:t xml:space="preserve">, případně ve formátu * </w:t>
      </w:r>
      <w:proofErr w:type="spellStart"/>
      <w:r w:rsidR="009B337F">
        <w:t>pdf</w:t>
      </w:r>
      <w:proofErr w:type="spellEnd"/>
      <w:r w:rsidRPr="00075AE4">
        <w:t>.</w:t>
      </w:r>
    </w:p>
    <w:p w14:paraId="6B5973AA" w14:textId="77777777" w:rsidR="00787676" w:rsidRDefault="00342788">
      <w:pPr>
        <w:pStyle w:val="05-ODST-3"/>
      </w:pPr>
      <w:r w:rsidRPr="00075AE4">
        <w:t>Dodavatel může podat</w:t>
      </w:r>
      <w:r w:rsidR="009B337F">
        <w:t xml:space="preserve"> </w:t>
      </w:r>
      <w:r w:rsidRPr="00075AE4">
        <w:t>pouze jednu nabídku. Zadavatel v této souvislosti upozorňuje, že dodavatel, který podal nabídku k této zakázce, nesmí být z</w:t>
      </w:r>
      <w:r w:rsidRPr="00C77A80">
        <w:t>ároveň osobou, prostřednictvím níž jiný dodavatel prokazuje v tomto řízení kvalifikaci/způsobilost.</w:t>
      </w:r>
      <w:r w:rsidR="00787676">
        <w:t xml:space="preserve"> </w:t>
      </w:r>
    </w:p>
    <w:p w14:paraId="6FC85F90" w14:textId="7FDA0E09" w:rsidR="00787676" w:rsidRDefault="00787676">
      <w:pPr>
        <w:pStyle w:val="05-ODST-3"/>
      </w:pPr>
      <w:r>
        <w:t>Zadavatel nenese odpovědnost za technické podmínky na straně dodavatele. Zadavatel doporučuje dodavatelům zohlednit zejména rychlost připojení k internetu při podávání nabídky tak, aby tato byla podána ve lhůtě pro podání nabídek. Podáním nabídky se rozumí finální odeslání nabídky do nástroje po nahrání veškerých příloh.</w:t>
      </w:r>
    </w:p>
    <w:p w14:paraId="57EC9F69" w14:textId="035B9CBF" w:rsidR="00342788" w:rsidRDefault="00342788" w:rsidP="00852352">
      <w:pPr>
        <w:pStyle w:val="05-ODST-3"/>
      </w:pPr>
      <w:r w:rsidRPr="00150C01">
        <w:t>Zadavatel nepřipouští varianty nabídky.</w:t>
      </w:r>
    </w:p>
    <w:p w14:paraId="6C98FBA3" w14:textId="0BDBB324" w:rsidR="00901478" w:rsidRDefault="00901478" w:rsidP="00901478">
      <w:pPr>
        <w:pStyle w:val="05-ODST-3"/>
        <w:numPr>
          <w:ilvl w:val="0"/>
          <w:numId w:val="0"/>
        </w:numPr>
        <w:ind w:left="1134"/>
      </w:pPr>
    </w:p>
    <w:p w14:paraId="57EC9F6A" w14:textId="77777777" w:rsidR="0042770F" w:rsidRPr="00E9642C" w:rsidRDefault="0042770F" w:rsidP="00E9642C">
      <w:pPr>
        <w:pStyle w:val="02-ODST-2"/>
        <w:rPr>
          <w:b/>
        </w:rPr>
      </w:pPr>
      <w:bookmarkStart w:id="19" w:name="_Toc317770674"/>
      <w:bookmarkStart w:id="20" w:name="_Toc382833437"/>
      <w:r w:rsidRPr="00E9642C">
        <w:rPr>
          <w:b/>
        </w:rPr>
        <w:t>Soulad návrhu smlouvy a ostatních částí nabídky</w:t>
      </w:r>
      <w:bookmarkEnd w:id="19"/>
      <w:bookmarkEnd w:id="20"/>
    </w:p>
    <w:p w14:paraId="57EC9F6B" w14:textId="77777777" w:rsidR="00F9468C" w:rsidRPr="004848A4" w:rsidRDefault="00F9468C" w:rsidP="0097409A">
      <w:pPr>
        <w:pStyle w:val="05-ODST-3"/>
        <w:numPr>
          <w:ilvl w:val="0"/>
          <w:numId w:val="0"/>
        </w:numPr>
        <w:ind w:left="1134"/>
        <w:rPr>
          <w:rFonts w:eastAsia="SimSun"/>
          <w:iCs/>
          <w:snapToGrid w:val="0"/>
        </w:rPr>
      </w:pPr>
      <w:r w:rsidRPr="0042770F">
        <w:rPr>
          <w:snapToGrid w:val="0"/>
        </w:rPr>
        <w:t xml:space="preserve">Všechny podmínky a požadavky zadavatele vymezené zadávacími podmínkami budou součástí návrhu smlouvy tak, že návrh smlouvy musí odpovídat zadávacím </w:t>
      </w:r>
      <w:r w:rsidRPr="00D15EEA">
        <w:rPr>
          <w:snapToGrid w:val="0"/>
        </w:rPr>
        <w:t xml:space="preserve">podmínkám a nabídce dodavatele. </w:t>
      </w:r>
      <w:r w:rsidRPr="00D15EEA">
        <w:t>Pokud tedy bude dodavatel uvádět v nabídce jedny a tytéž údaje na několika m</w:t>
      </w:r>
      <w:r w:rsidRPr="004B41DB">
        <w:t>ístech, pak je pro zadavatele v případě jejich rozporů rozhodující a platný údaj uvedený v návrhu smlouvy, a pokud jde o rozporný údaj, který není obsažen v návrhu smlouvy, ale je obsažen např. jak v nabídce, tak i na krycím listu, pak je pro zadavatele ro</w:t>
      </w:r>
      <w:r w:rsidRPr="004848A4">
        <w:t>zhodující a platný údaj uvedený v nabídce, nikoliv na krycím listu</w:t>
      </w:r>
      <w:r w:rsidRPr="004848A4">
        <w:rPr>
          <w:rFonts w:eastAsia="SimSun"/>
          <w:iCs/>
          <w:snapToGrid w:val="0"/>
        </w:rPr>
        <w:t xml:space="preserve">.  </w:t>
      </w:r>
    </w:p>
    <w:p w14:paraId="57EC9F6C" w14:textId="77777777" w:rsidR="00F9468C" w:rsidRPr="00675205" w:rsidRDefault="00F9468C" w:rsidP="0097409A">
      <w:pPr>
        <w:pStyle w:val="05-ODST-3"/>
        <w:numPr>
          <w:ilvl w:val="0"/>
          <w:numId w:val="0"/>
        </w:numPr>
        <w:ind w:left="1134"/>
        <w:rPr>
          <w:b/>
          <w:bCs/>
          <w:snapToGrid w:val="0"/>
        </w:rPr>
      </w:pPr>
      <w:r w:rsidRPr="004848A4">
        <w:rPr>
          <w:snapToGrid w:val="0"/>
        </w:rPr>
        <w:t xml:space="preserve">Pokud návrh smlouvy nebude odpovídat zadávacím podmínkám, zejména obchodním podmínkám vymíněným zadavatelem, a ostatním částem nabídky dodavatele, </w:t>
      </w:r>
      <w:r>
        <w:rPr>
          <w:snapToGrid w:val="0"/>
        </w:rPr>
        <w:t xml:space="preserve">bude </w:t>
      </w:r>
      <w:r w:rsidRPr="004848A4">
        <w:rPr>
          <w:snapToGrid w:val="0"/>
        </w:rPr>
        <w:t>tato skutečnost důvodem k vyřazení nabídky a vyloučení dodavatele z účasti v</w:t>
      </w:r>
      <w:r>
        <w:rPr>
          <w:snapToGrid w:val="0"/>
        </w:rPr>
        <w:t xml:space="preserve"> zadávacím</w:t>
      </w:r>
      <w:r w:rsidRPr="004848A4">
        <w:rPr>
          <w:snapToGrid w:val="0"/>
        </w:rPr>
        <w:t xml:space="preserve"> řízení.</w:t>
      </w:r>
      <w:r w:rsidRPr="00675205">
        <w:rPr>
          <w:rFonts w:eastAsia="SimSun"/>
          <w:iCs/>
          <w:snapToGrid w:val="0"/>
        </w:rPr>
        <w:t xml:space="preserve"> </w:t>
      </w:r>
    </w:p>
    <w:p w14:paraId="3A309169" w14:textId="77777777" w:rsidR="00D806E4" w:rsidRPr="006A4AC0" w:rsidRDefault="00D806E4" w:rsidP="006A4AC0">
      <w:pPr>
        <w:rPr>
          <w:bCs/>
        </w:rPr>
      </w:pPr>
    </w:p>
    <w:p w14:paraId="57EC9F70" w14:textId="77777777" w:rsidR="0042770F" w:rsidRPr="00713485" w:rsidRDefault="0042770F" w:rsidP="00713485">
      <w:pPr>
        <w:pStyle w:val="02-ODST-2"/>
        <w:rPr>
          <w:b/>
        </w:rPr>
      </w:pPr>
      <w:bookmarkStart w:id="21" w:name="_Toc317770677"/>
      <w:bookmarkStart w:id="22" w:name="_Toc382833440"/>
      <w:r w:rsidRPr="00713485">
        <w:rPr>
          <w:b/>
        </w:rPr>
        <w:t>Pořadí dokumentů v nabídce</w:t>
      </w:r>
      <w:bookmarkEnd w:id="21"/>
      <w:bookmarkEnd w:id="22"/>
    </w:p>
    <w:p w14:paraId="57EC9F71" w14:textId="40490A18" w:rsidR="0042770F" w:rsidRPr="006A4AC0" w:rsidRDefault="00BA2DE7" w:rsidP="006A4AC0">
      <w:pPr>
        <w:pStyle w:val="05-ODST-3"/>
        <w:numPr>
          <w:ilvl w:val="0"/>
          <w:numId w:val="0"/>
        </w:numPr>
        <w:tabs>
          <w:tab w:val="clear" w:pos="1134"/>
        </w:tabs>
        <w:ind w:left="1134" w:hanging="850"/>
        <w:rPr>
          <w:rFonts w:cs="Arial"/>
        </w:rPr>
      </w:pPr>
      <w:r>
        <w:rPr>
          <w:rFonts w:cs="Arial"/>
        </w:rPr>
        <w:t xml:space="preserve">               </w:t>
      </w:r>
      <w:r w:rsidR="0042770F" w:rsidRPr="006A4AC0">
        <w:rPr>
          <w:rFonts w:cs="Arial"/>
        </w:rPr>
        <w:t>Dodavatel</w:t>
      </w:r>
      <w:r w:rsidR="008F13AF">
        <w:rPr>
          <w:rFonts w:cs="Arial"/>
        </w:rPr>
        <w:t>i se doporučuje</w:t>
      </w:r>
      <w:r w:rsidR="0042770F" w:rsidRPr="006A4AC0">
        <w:rPr>
          <w:rFonts w:cs="Arial"/>
        </w:rPr>
        <w:t xml:space="preserve"> použ</w:t>
      </w:r>
      <w:r w:rsidR="008F13AF">
        <w:rPr>
          <w:rFonts w:cs="Arial"/>
        </w:rPr>
        <w:t>ít pro zpracování nabídky</w:t>
      </w:r>
      <w:r w:rsidR="0042770F" w:rsidRPr="006A4AC0">
        <w:rPr>
          <w:rFonts w:cs="Arial"/>
        </w:rPr>
        <w:t xml:space="preserve"> pořadí dokumentů specifikované v následujících bodech těchto pokynů:</w:t>
      </w:r>
    </w:p>
    <w:p w14:paraId="57EC9F73" w14:textId="4E0A71B3" w:rsidR="0042770F" w:rsidRPr="0042770F" w:rsidRDefault="0042770F" w:rsidP="00B07D68">
      <w:pPr>
        <w:pStyle w:val="05-ODST-3"/>
        <w:rPr>
          <w:b/>
          <w:bCs/>
          <w:snapToGrid w:val="0"/>
        </w:rPr>
      </w:pPr>
      <w:r w:rsidRPr="00BD456A">
        <w:rPr>
          <w:b/>
          <w:bCs/>
          <w:snapToGrid w:val="0"/>
        </w:rPr>
        <w:t>Krycí list nabídky.</w:t>
      </w:r>
      <w:r w:rsidRPr="00BD456A">
        <w:rPr>
          <w:snapToGrid w:val="0"/>
        </w:rPr>
        <w:t xml:space="preserve"> Pro sestavení krycího listu dodavatel </w:t>
      </w:r>
      <w:r w:rsidR="008F13AF" w:rsidRPr="00BD456A">
        <w:rPr>
          <w:snapToGrid w:val="0"/>
        </w:rPr>
        <w:t>může</w:t>
      </w:r>
      <w:r w:rsidRPr="00BD456A">
        <w:rPr>
          <w:snapToGrid w:val="0"/>
        </w:rPr>
        <w:t xml:space="preserve"> použ</w:t>
      </w:r>
      <w:r w:rsidR="008F13AF" w:rsidRPr="00BD456A">
        <w:rPr>
          <w:snapToGrid w:val="0"/>
        </w:rPr>
        <w:t>ít</w:t>
      </w:r>
      <w:r w:rsidRPr="00BD456A">
        <w:rPr>
          <w:snapToGrid w:val="0"/>
        </w:rPr>
        <w:t xml:space="preserve"> vzor Krycí</w:t>
      </w:r>
      <w:r w:rsidR="008F13AF" w:rsidRPr="00BD456A">
        <w:rPr>
          <w:snapToGrid w:val="0"/>
        </w:rPr>
        <w:t>ho</w:t>
      </w:r>
      <w:r w:rsidRPr="00BD456A">
        <w:rPr>
          <w:snapToGrid w:val="0"/>
        </w:rPr>
        <w:t xml:space="preserve"> list</w:t>
      </w:r>
      <w:r w:rsidR="008F13AF" w:rsidRPr="00BD456A">
        <w:rPr>
          <w:snapToGrid w:val="0"/>
        </w:rPr>
        <w:t>u</w:t>
      </w:r>
      <w:r w:rsidRPr="00BD456A">
        <w:rPr>
          <w:snapToGrid w:val="0"/>
        </w:rPr>
        <w:t xml:space="preserve"> nabídky, který </w:t>
      </w:r>
      <w:proofErr w:type="gramStart"/>
      <w:r w:rsidRPr="00BD456A">
        <w:rPr>
          <w:snapToGrid w:val="0"/>
        </w:rPr>
        <w:t>tvoří</w:t>
      </w:r>
      <w:proofErr w:type="gramEnd"/>
      <w:r w:rsidRPr="00BD456A">
        <w:rPr>
          <w:snapToGrid w:val="0"/>
        </w:rPr>
        <w:t xml:space="preserve"> přílohu č. </w:t>
      </w:r>
      <w:r w:rsidR="00787676" w:rsidRPr="00BD456A">
        <w:rPr>
          <w:snapToGrid w:val="0"/>
        </w:rPr>
        <w:t>1</w:t>
      </w:r>
      <w:r w:rsidRPr="00BD456A">
        <w:rPr>
          <w:snapToGrid w:val="0"/>
        </w:rPr>
        <w:t xml:space="preserve"> této</w:t>
      </w:r>
      <w:r w:rsidRPr="0042770F">
        <w:rPr>
          <w:snapToGrid w:val="0"/>
        </w:rPr>
        <w:t xml:space="preserve"> zadávací dokumentace</w:t>
      </w:r>
      <w:r>
        <w:rPr>
          <w:snapToGrid w:val="0"/>
        </w:rPr>
        <w:t>.</w:t>
      </w:r>
      <w:r w:rsidRPr="0042770F">
        <w:rPr>
          <w:b/>
          <w:bCs/>
          <w:snapToGrid w:val="0"/>
        </w:rPr>
        <w:t xml:space="preserve"> </w:t>
      </w:r>
    </w:p>
    <w:p w14:paraId="2B993612" w14:textId="2893D63E" w:rsidR="00CB66F1" w:rsidRPr="00184760" w:rsidRDefault="00CB66F1" w:rsidP="00CB66F1">
      <w:pPr>
        <w:pStyle w:val="05-ODST-3"/>
        <w:rPr>
          <w:bCs/>
          <w:snapToGrid w:val="0"/>
        </w:rPr>
      </w:pPr>
      <w:r w:rsidRPr="00BD456A">
        <w:rPr>
          <w:b/>
          <w:bCs/>
          <w:snapToGrid w:val="0"/>
        </w:rPr>
        <w:t xml:space="preserve">Obsah nabídky </w:t>
      </w:r>
      <w:r w:rsidRPr="00BD456A">
        <w:rPr>
          <w:snapToGrid w:val="0"/>
        </w:rPr>
        <w:t xml:space="preserve">– zadavatel doporučuje zachovat obsah nabídky dle formuláře v př. č. </w:t>
      </w:r>
      <w:r w:rsidR="00787676" w:rsidRPr="00BD456A">
        <w:rPr>
          <w:snapToGrid w:val="0"/>
        </w:rPr>
        <w:t>2</w:t>
      </w:r>
      <w:r w:rsidRPr="00BD456A">
        <w:rPr>
          <w:snapToGrid w:val="0"/>
        </w:rPr>
        <w:t xml:space="preserve"> té</w:t>
      </w:r>
      <w:r w:rsidRPr="00A03866">
        <w:rPr>
          <w:snapToGrid w:val="0"/>
        </w:rPr>
        <w:t>to zadávací dokumentace, tak aby nabídka obsahovala minimálně dokumenty v této příloze uvedené.</w:t>
      </w:r>
      <w:r>
        <w:rPr>
          <w:bCs/>
          <w:snapToGrid w:val="0"/>
        </w:rPr>
        <w:t xml:space="preserve">  Obsah nabídky bude předložen v otevřeném formátu.</w:t>
      </w:r>
    </w:p>
    <w:p w14:paraId="2E10A8C7" w14:textId="06ED8025" w:rsidR="00787676" w:rsidRDefault="00EC62B6">
      <w:pPr>
        <w:pStyle w:val="05-ODST-3"/>
      </w:pPr>
      <w:r>
        <w:rPr>
          <w:b/>
          <w:bCs/>
          <w:snapToGrid w:val="0"/>
        </w:rPr>
        <w:t xml:space="preserve">Návrh </w:t>
      </w:r>
      <w:r w:rsidR="00787676">
        <w:rPr>
          <w:b/>
          <w:bCs/>
          <w:snapToGrid w:val="0"/>
        </w:rPr>
        <w:t xml:space="preserve">smlouvy o </w:t>
      </w:r>
      <w:r w:rsidR="001C6D84">
        <w:rPr>
          <w:b/>
          <w:bCs/>
          <w:snapToGrid w:val="0"/>
        </w:rPr>
        <w:t xml:space="preserve">dodání a instalaci FVE </w:t>
      </w:r>
      <w:r w:rsidRPr="00EC62B6">
        <w:rPr>
          <w:bCs/>
          <w:snapToGrid w:val="0"/>
        </w:rPr>
        <w:t xml:space="preserve"> podepsaný osobou oprávněnou jednat za dodavatele. Návrh smlouvy musí po obsahové stránce odpovídat zadávacím podmínkám a obsahu nabídky dodavatele. Pokud návrh nebude odpovídat zadávacím podmínkám a ostatním částem nabídky dodavatele, bude tato skutečnost důvodem pro vyřazení nabídky a vyloučení dodavatele. Pokud jedná jménem či za dodavatele zmocněnec na základě plné moci, musí být v nabídce za návrhem smlouvy předložena platná plná moc v originále nebo v úředně ověřené kopii.</w:t>
      </w:r>
      <w:r w:rsidR="00787676" w:rsidRPr="00787676">
        <w:t xml:space="preserve"> </w:t>
      </w:r>
    </w:p>
    <w:p w14:paraId="1C599B09" w14:textId="12D5C5C4" w:rsidR="00787676" w:rsidRPr="00BD456A" w:rsidRDefault="00787676">
      <w:pPr>
        <w:pStyle w:val="05-ODST-3"/>
      </w:pPr>
      <w:r w:rsidRPr="00BD456A">
        <w:rPr>
          <w:b/>
          <w:bCs/>
        </w:rPr>
        <w:t>Doplněné minimální technické požadavky</w:t>
      </w:r>
      <w:r w:rsidRPr="00BD456A">
        <w:t xml:space="preserve"> (příloha č. 6a pro FVE Cerekvice nad Bystřicí, příloha č. 6b pro FVE Potěhy a příloha č. 6c pro FVE Loukov této ZD)</w:t>
      </w:r>
    </w:p>
    <w:p w14:paraId="349D5D65" w14:textId="29D6C788" w:rsidR="00787676" w:rsidRDefault="00787676">
      <w:pPr>
        <w:pStyle w:val="05-ODST-3"/>
      </w:pPr>
      <w:r w:rsidRPr="00BD456A">
        <w:rPr>
          <w:b/>
          <w:bCs/>
        </w:rPr>
        <w:lastRenderedPageBreak/>
        <w:t>Oceněný výkaz výměr</w:t>
      </w:r>
      <w:ins w:id="23" w:author="Hošková Lenka" w:date="2024-01-16T06:44:00Z">
        <w:r w:rsidR="00FD423E">
          <w:rPr>
            <w:b/>
            <w:bCs/>
          </w:rPr>
          <w:t xml:space="preserve"> – položkový </w:t>
        </w:r>
        <w:proofErr w:type="gramStart"/>
        <w:r w:rsidR="00FD423E">
          <w:rPr>
            <w:b/>
            <w:bCs/>
          </w:rPr>
          <w:t>rozpočet</w:t>
        </w:r>
      </w:ins>
      <w:ins w:id="24" w:author="Hošková Lenka" w:date="2024-01-16T06:45:00Z">
        <w:r w:rsidR="00773DDE">
          <w:rPr>
            <w:b/>
            <w:bCs/>
          </w:rPr>
          <w:t xml:space="preserve"> </w:t>
        </w:r>
      </w:ins>
      <w:r w:rsidRPr="00BD456A">
        <w:t xml:space="preserve"> (</w:t>
      </w:r>
      <w:proofErr w:type="gramEnd"/>
      <w:r w:rsidRPr="00BD456A">
        <w:t>příloha č. 8a pro FVE Cerekvice</w:t>
      </w:r>
      <w:r>
        <w:t xml:space="preserve"> nad Bystřicí, příloha č. 8b pro FVE Potěhy a příloha č. 8c pro FVE Loukov této ZD);</w:t>
      </w:r>
    </w:p>
    <w:p w14:paraId="57EC9F78" w14:textId="552932CA" w:rsidR="00054F10" w:rsidRPr="00BD456A" w:rsidRDefault="00054F10" w:rsidP="00BD456A">
      <w:pPr>
        <w:pStyle w:val="05-ODST-3"/>
        <w:rPr>
          <w:b/>
          <w:bCs/>
        </w:rPr>
      </w:pPr>
      <w:r w:rsidRPr="00BD456A">
        <w:rPr>
          <w:b/>
          <w:bCs/>
        </w:rPr>
        <w:t xml:space="preserve">Technologický </w:t>
      </w:r>
      <w:r w:rsidR="008F13AF" w:rsidRPr="00BD456A">
        <w:rPr>
          <w:b/>
          <w:bCs/>
        </w:rPr>
        <w:t xml:space="preserve">nebo pracovní </w:t>
      </w:r>
      <w:r w:rsidRPr="00BD456A">
        <w:rPr>
          <w:b/>
          <w:bCs/>
        </w:rPr>
        <w:t>postup jednotlivých činností</w:t>
      </w:r>
    </w:p>
    <w:p w14:paraId="213FA5D5" w14:textId="0EC12AA0" w:rsidR="00FE610B" w:rsidRPr="00FE610B" w:rsidRDefault="00FE610B" w:rsidP="00FE610B">
      <w:pPr>
        <w:pStyle w:val="05-ODST-3"/>
        <w:rPr>
          <w:b/>
          <w:bCs/>
        </w:rPr>
      </w:pPr>
      <w:r w:rsidRPr="00FE610B">
        <w:rPr>
          <w:b/>
          <w:bCs/>
        </w:rPr>
        <w:t xml:space="preserve">Technické listy </w:t>
      </w:r>
      <w:r w:rsidR="0038513D">
        <w:rPr>
          <w:b/>
          <w:bCs/>
        </w:rPr>
        <w:t>viz bod 2.2.3.</w:t>
      </w:r>
    </w:p>
    <w:p w14:paraId="3B6D8551" w14:textId="77777777" w:rsidR="0032394D" w:rsidRPr="00115D99" w:rsidRDefault="00FE610B" w:rsidP="00115D99">
      <w:pPr>
        <w:pStyle w:val="05-ODST-3"/>
        <w:rPr>
          <w:b/>
          <w:bCs/>
        </w:rPr>
      </w:pPr>
      <w:r w:rsidRPr="0032394D">
        <w:rPr>
          <w:b/>
          <w:bCs/>
        </w:rPr>
        <w:t xml:space="preserve">Vlastní popis nabízeného technického řešení FVE systému </w:t>
      </w:r>
      <w:r w:rsidR="0032394D" w:rsidRPr="00115D99">
        <w:rPr>
          <w:b/>
          <w:bCs/>
        </w:rPr>
        <w:t xml:space="preserve">viz bod 2.2.4. </w:t>
      </w:r>
    </w:p>
    <w:p w14:paraId="1324B438" w14:textId="3B1653DB" w:rsidR="00A9270E" w:rsidRPr="0032394D" w:rsidRDefault="00A9270E" w:rsidP="0032394D">
      <w:pPr>
        <w:pStyle w:val="05-ODST-3"/>
        <w:rPr>
          <w:b/>
          <w:bCs/>
        </w:rPr>
      </w:pPr>
      <w:r w:rsidRPr="4A6B462D">
        <w:rPr>
          <w:b/>
          <w:bCs/>
        </w:rPr>
        <w:t>Předběžný harmonogram p</w:t>
      </w:r>
      <w:r w:rsidR="00F67487" w:rsidRPr="4A6B462D">
        <w:rPr>
          <w:b/>
          <w:bCs/>
        </w:rPr>
        <w:t>lnění</w:t>
      </w:r>
    </w:p>
    <w:p w14:paraId="57EC9F79" w14:textId="77777777" w:rsidR="00495F00" w:rsidRDefault="00495F00" w:rsidP="00634EA4">
      <w:pPr>
        <w:pStyle w:val="05-ODST-3"/>
        <w:rPr>
          <w:snapToGrid w:val="0"/>
        </w:rPr>
      </w:pPr>
      <w:r w:rsidRPr="006A4AC0">
        <w:rPr>
          <w:b/>
          <w:bCs/>
          <w:snapToGrid w:val="0"/>
        </w:rPr>
        <w:t>Nabídková cena</w:t>
      </w:r>
      <w:r>
        <w:rPr>
          <w:snapToGrid w:val="0"/>
        </w:rPr>
        <w:t xml:space="preserve"> zpracovaná dodavatelem dle čl. 4 této zadávací dokumentace</w:t>
      </w:r>
    </w:p>
    <w:p w14:paraId="296C3070" w14:textId="77777777" w:rsidR="008430A0" w:rsidRPr="003A385E" w:rsidRDefault="00827628" w:rsidP="008430A0">
      <w:pPr>
        <w:pStyle w:val="05-ODST-3"/>
        <w:rPr>
          <w:snapToGrid w:val="0"/>
        </w:rPr>
      </w:pPr>
      <w:r w:rsidRPr="006A4AC0">
        <w:rPr>
          <w:b/>
          <w:bCs/>
          <w:snapToGrid w:val="0"/>
        </w:rPr>
        <w:t>Doklady k prokázání kvalifikace</w:t>
      </w:r>
      <w:r w:rsidRPr="00827628">
        <w:rPr>
          <w:snapToGrid w:val="0"/>
        </w:rPr>
        <w:t xml:space="preserve"> dle požadavků </w:t>
      </w:r>
      <w:r w:rsidRPr="00BD456A">
        <w:rPr>
          <w:snapToGrid w:val="0"/>
        </w:rPr>
        <w:t>uvedených v čl. 7 této zadávací</w:t>
      </w:r>
      <w:r w:rsidRPr="00827628">
        <w:rPr>
          <w:snapToGrid w:val="0"/>
        </w:rPr>
        <w:t xml:space="preserve"> dokumentace </w:t>
      </w:r>
      <w:r w:rsidR="008430A0" w:rsidRPr="003A4803">
        <w:rPr>
          <w:snapToGrid w:val="0"/>
        </w:rPr>
        <w:t>v členění</w:t>
      </w:r>
    </w:p>
    <w:p w14:paraId="6BAB2F06" w14:textId="77777777" w:rsidR="00073081" w:rsidRPr="0061109C" w:rsidRDefault="00073081">
      <w:pPr>
        <w:pStyle w:val="05-ODST-3"/>
        <w:numPr>
          <w:ilvl w:val="2"/>
          <w:numId w:val="8"/>
        </w:numPr>
        <w:rPr>
          <w:snapToGrid w:val="0"/>
        </w:rPr>
      </w:pPr>
      <w:r w:rsidRPr="0061109C">
        <w:rPr>
          <w:snapToGrid w:val="0"/>
        </w:rPr>
        <w:t xml:space="preserve">Základní způsobilost </w:t>
      </w:r>
    </w:p>
    <w:p w14:paraId="2137F3D7" w14:textId="77777777" w:rsidR="00073081" w:rsidRPr="0061109C" w:rsidRDefault="00073081">
      <w:pPr>
        <w:pStyle w:val="05-ODST-3"/>
        <w:numPr>
          <w:ilvl w:val="2"/>
          <w:numId w:val="8"/>
        </w:numPr>
        <w:rPr>
          <w:snapToGrid w:val="0"/>
        </w:rPr>
      </w:pPr>
      <w:r w:rsidRPr="0061109C">
        <w:rPr>
          <w:snapToGrid w:val="0"/>
        </w:rPr>
        <w:t xml:space="preserve">Profesní způsobilost </w:t>
      </w:r>
    </w:p>
    <w:p w14:paraId="7A923FEA" w14:textId="77777777" w:rsidR="00073081" w:rsidRPr="0061109C" w:rsidRDefault="00073081">
      <w:pPr>
        <w:pStyle w:val="05-ODST-3"/>
        <w:numPr>
          <w:ilvl w:val="2"/>
          <w:numId w:val="8"/>
        </w:numPr>
        <w:rPr>
          <w:snapToGrid w:val="0"/>
        </w:rPr>
      </w:pPr>
      <w:r w:rsidRPr="0061109C">
        <w:rPr>
          <w:snapToGrid w:val="0"/>
        </w:rPr>
        <w:t xml:space="preserve">Technická kvalifikace </w:t>
      </w:r>
    </w:p>
    <w:p w14:paraId="57EC9F7B" w14:textId="68FA3B73" w:rsidR="001A1B10" w:rsidRPr="00E9642C" w:rsidRDefault="001A1B10" w:rsidP="00E9642C">
      <w:pPr>
        <w:pStyle w:val="05-ODST-3"/>
        <w:rPr>
          <w:snapToGrid w:val="0"/>
        </w:rPr>
      </w:pPr>
      <w:r w:rsidRPr="006A4AC0">
        <w:rPr>
          <w:b/>
          <w:bCs/>
          <w:snapToGrid w:val="0"/>
        </w:rPr>
        <w:t xml:space="preserve">Seznam </w:t>
      </w:r>
      <w:r w:rsidR="00787676" w:rsidRPr="006A4AC0">
        <w:rPr>
          <w:b/>
          <w:bCs/>
          <w:snapToGrid w:val="0"/>
        </w:rPr>
        <w:t>poddodavatelů</w:t>
      </w:r>
      <w:r w:rsidR="00787676" w:rsidRPr="00E9642C">
        <w:rPr>
          <w:snapToGrid w:val="0"/>
        </w:rPr>
        <w:t xml:space="preserve"> – Zadavatel</w:t>
      </w:r>
      <w:r w:rsidRPr="00E9642C">
        <w:rPr>
          <w:snapToGrid w:val="0"/>
        </w:rPr>
        <w:t xml:space="preserve"> s odkazem na § 105 odst. 1 zákona požaduje, aby dodavatel v nabídce specifikoval části, které má v úmyslu zadat jednomu či více poddodavatelům a aby uvedl identifikační a kontaktní údaje každého takového poddodavatele. Dodavatel tak učiní prohlášením, k němuž </w:t>
      </w:r>
      <w:r w:rsidR="008F13AF" w:rsidRPr="00A8790B">
        <w:rPr>
          <w:snapToGrid w:val="0"/>
        </w:rPr>
        <w:t xml:space="preserve">může </w:t>
      </w:r>
      <w:r w:rsidRPr="00A8790B">
        <w:rPr>
          <w:snapToGrid w:val="0"/>
        </w:rPr>
        <w:t>využ</w:t>
      </w:r>
      <w:r w:rsidR="008F13AF" w:rsidRPr="00A8790B">
        <w:rPr>
          <w:snapToGrid w:val="0"/>
        </w:rPr>
        <w:t>ít</w:t>
      </w:r>
      <w:r w:rsidRPr="00A8790B">
        <w:rPr>
          <w:snapToGrid w:val="0"/>
        </w:rPr>
        <w:t xml:space="preserve"> přílohu č. </w:t>
      </w:r>
      <w:r w:rsidR="00787676" w:rsidRPr="00A8790B">
        <w:rPr>
          <w:snapToGrid w:val="0"/>
        </w:rPr>
        <w:t>13</w:t>
      </w:r>
      <w:r w:rsidRPr="00A8790B">
        <w:rPr>
          <w:snapToGrid w:val="0"/>
        </w:rPr>
        <w:t xml:space="preserve"> této</w:t>
      </w:r>
      <w:r w:rsidRPr="00E9642C">
        <w:rPr>
          <w:snapToGrid w:val="0"/>
        </w:rPr>
        <w:t xml:space="preserve"> zadávací dokumentace, v němž popíše poddodavatelský systém spolu s uvedením, jakou část této veřejné zakázky (bude konkrétní poddodavatel realizovat, s uvedením procentuálního (%) finančního podílu na zakázce. V případě, že dodavatel nevyužije pro plnění předmětu veřejné zakázky poddodavatele, učiní o této skutečnosti prohlášení, jež </w:t>
      </w:r>
      <w:proofErr w:type="gramStart"/>
      <w:r w:rsidRPr="00E9642C">
        <w:rPr>
          <w:snapToGrid w:val="0"/>
        </w:rPr>
        <w:t>doloží</w:t>
      </w:r>
      <w:proofErr w:type="gramEnd"/>
      <w:r w:rsidRPr="00E9642C">
        <w:rPr>
          <w:snapToGrid w:val="0"/>
        </w:rPr>
        <w:t xml:space="preserve"> v nabídce.</w:t>
      </w:r>
    </w:p>
    <w:p w14:paraId="3136A473" w14:textId="77777777" w:rsidR="00614B1D" w:rsidRPr="002708EA" w:rsidRDefault="00614B1D" w:rsidP="00614B1D">
      <w:pPr>
        <w:pStyle w:val="05-ODST-3"/>
      </w:pPr>
      <w:r w:rsidRPr="4A6B462D">
        <w:rPr>
          <w:b/>
          <w:bCs/>
        </w:rPr>
        <w:t>Prohlášení o zachování mlčenlivosti</w:t>
      </w:r>
      <w:r>
        <w:t xml:space="preserve">. Dodavatel rovněž </w:t>
      </w:r>
      <w:proofErr w:type="gramStart"/>
      <w:r>
        <w:t>doloží</w:t>
      </w:r>
      <w:proofErr w:type="gramEnd"/>
      <w:r>
        <w:t xml:space="preserve"> prohlášení, že zachová mlčenlivost o všech skutečnostech, které nabyl na základě tohoto zadávacího řízení a takto nabyté údaje použije pouze pro zpracování nabídky k této zakázce. Prohlášení bude podepsané osobou oprávněnou jednat za dodavatele.</w:t>
      </w:r>
    </w:p>
    <w:p w14:paraId="0D5F7043" w14:textId="5663F062" w:rsidR="00787676" w:rsidRPr="00787676" w:rsidRDefault="00614B1D">
      <w:pPr>
        <w:pStyle w:val="05-ODST-3"/>
      </w:pPr>
      <w:r w:rsidRPr="4A6B462D">
        <w:rPr>
          <w:b/>
          <w:bCs/>
        </w:rPr>
        <w:t>Čestné prohlášení o neexistenci střetu zájmů a pravdivosti údajů o skutečném majiteli</w:t>
      </w:r>
      <w:r>
        <w:t xml:space="preserve">, které je přílohou č. </w:t>
      </w:r>
      <w:r w:rsidR="00787676">
        <w:t>9</w:t>
      </w:r>
      <w:r>
        <w:t xml:space="preserve"> této ZD. Prohlášení bude podepsáno osobou oprávněnou jednat za dodavatele.</w:t>
      </w:r>
      <w:r w:rsidR="00787676" w:rsidRPr="4A6B462D">
        <w:rPr>
          <w:b/>
          <w:bCs/>
        </w:rPr>
        <w:t xml:space="preserve"> </w:t>
      </w:r>
    </w:p>
    <w:p w14:paraId="2EE36D09" w14:textId="0EB9EA55" w:rsidR="00787676" w:rsidRDefault="00787676">
      <w:pPr>
        <w:pStyle w:val="05-ODST-3"/>
      </w:pPr>
      <w:r w:rsidRPr="4A6B462D">
        <w:rPr>
          <w:b/>
          <w:bCs/>
        </w:rPr>
        <w:t xml:space="preserve">Čestné prohlášení o dodržení sociálně odpovědného zadávání, </w:t>
      </w:r>
      <w:r>
        <w:t>které je přílohou č. 11 této ZD. Prohlášení bude podepsáno osobou oprávněnou jednat za dodavatele.</w:t>
      </w:r>
    </w:p>
    <w:p w14:paraId="41B814C1" w14:textId="405E55DF" w:rsidR="00614B1D" w:rsidRDefault="00614B1D" w:rsidP="00614B1D">
      <w:pPr>
        <w:pStyle w:val="05-ODST-3"/>
      </w:pPr>
      <w:r w:rsidRPr="4A6B462D">
        <w:rPr>
          <w:b/>
          <w:bCs/>
        </w:rPr>
        <w:t>Čestné prohlášení o nepodléhání omezujícím opatřením</w:t>
      </w:r>
      <w:r>
        <w:t xml:space="preserve">, které je přílohou č. </w:t>
      </w:r>
      <w:r w:rsidR="00787676">
        <w:t>12</w:t>
      </w:r>
      <w:r>
        <w:t xml:space="preserve"> této ZD. Prohlášení bude podepsáno osobou oprávněnou jednat za dodavatele.</w:t>
      </w:r>
    </w:p>
    <w:p w14:paraId="66FB4999" w14:textId="77777777" w:rsidR="00787676" w:rsidRPr="00787676" w:rsidRDefault="00614B1D" w:rsidP="001D7EAD">
      <w:pPr>
        <w:pStyle w:val="05-ODST-3"/>
        <w:jc w:val="left"/>
        <w:rPr>
          <w:snapToGrid w:val="0"/>
        </w:rPr>
      </w:pPr>
      <w:r w:rsidRPr="4A6B462D">
        <w:rPr>
          <w:b/>
          <w:bCs/>
        </w:rPr>
        <w:t>Seznam osob dodavatele</w:t>
      </w:r>
      <w:r>
        <w:t xml:space="preserve"> zahrnující (i) členy statutárního orgánu dodavatele, dále členy dozorčí rady (pokud tato volí a odvolává členy statutárního orgánu), jakož i případné prokuristy, (</w:t>
      </w:r>
      <w:proofErr w:type="spellStart"/>
      <w:r>
        <w:t>ii</w:t>
      </w:r>
      <w:proofErr w:type="spellEnd"/>
      <w:r>
        <w:t>) osoby oprávněné jednat v zadávacím řízení za dodavatele a</w:t>
      </w:r>
      <w:proofErr w:type="gramStart"/>
      <w:r>
        <w:t xml:space="preserve">   (</w:t>
      </w:r>
      <w:proofErr w:type="spellStart"/>
      <w:proofErr w:type="gramEnd"/>
      <w:r>
        <w:t>iii</w:t>
      </w:r>
      <w:proofErr w:type="spellEnd"/>
      <w:r>
        <w:t xml:space="preserve">) osoby, které se podílely na přípravě nabídky dodavatele. Pro tento seznam dodavatel využije přílohu č. </w:t>
      </w:r>
      <w:r w:rsidR="006C17A8">
        <w:t>10</w:t>
      </w:r>
      <w:r>
        <w:t xml:space="preserve"> této </w:t>
      </w:r>
      <w:r w:rsidR="00787676">
        <w:t xml:space="preserve">ZD. </w:t>
      </w:r>
    </w:p>
    <w:p w14:paraId="57EC9F7C" w14:textId="2D77C632" w:rsidR="001A1B10" w:rsidRPr="00787676" w:rsidRDefault="001A1B10" w:rsidP="001D7EAD">
      <w:pPr>
        <w:pStyle w:val="05-ODST-3"/>
        <w:jc w:val="left"/>
        <w:rPr>
          <w:snapToGrid w:val="0"/>
        </w:rPr>
      </w:pPr>
      <w:r w:rsidRPr="00787676">
        <w:rPr>
          <w:b/>
          <w:bCs/>
          <w:snapToGrid w:val="0"/>
        </w:rPr>
        <w:t>Ostatní dokumenty</w:t>
      </w:r>
      <w:r w:rsidRPr="00787676">
        <w:rPr>
          <w:snapToGrid w:val="0"/>
        </w:rPr>
        <w:t xml:space="preserve"> související s předmětem veřejné zakázky. V rámci této části se předkládají další dokumenty požadované zadavatelem v zadávací dokumentaci, pokud nejsou uvedeny v předchozích bodech tohoto bodu a další případné zadavatelem nepožadované dokumenty, předložené dodavatelem dobrovolně v nabídce. </w:t>
      </w:r>
    </w:p>
    <w:p w14:paraId="57EC9F7D" w14:textId="77777777" w:rsidR="00CB70FB" w:rsidRDefault="00CB70FB" w:rsidP="00830703">
      <w:pPr>
        <w:pStyle w:val="01-L"/>
      </w:pPr>
      <w:bookmarkStart w:id="25" w:name="_Ref341334690"/>
      <w:r>
        <w:t>Obecné požadavky zadavatele na prokázání splnění kvalifikace</w:t>
      </w:r>
      <w:bookmarkEnd w:id="25"/>
    </w:p>
    <w:p w14:paraId="5F1E820D" w14:textId="77777777" w:rsidR="00BA2580" w:rsidRPr="00AF2B28" w:rsidRDefault="00BA2580" w:rsidP="00BA2580">
      <w:pPr>
        <w:rPr>
          <w:rFonts w:cs="Arial"/>
        </w:rPr>
      </w:pPr>
      <w:r w:rsidRPr="00AF2B28">
        <w:rPr>
          <w:rFonts w:cs="Arial"/>
        </w:rPr>
        <w:t xml:space="preserve">Tato část zadávací dokumentace upravuje podrobným způsobem vymezení a způsob prokázání kvalifikačních předpokladů účastníka zadávacího řízení. </w:t>
      </w:r>
    </w:p>
    <w:p w14:paraId="307025A6" w14:textId="77777777" w:rsidR="00BA2580" w:rsidRDefault="00BA2580" w:rsidP="00BA2580">
      <w:pPr>
        <w:rPr>
          <w:rFonts w:cs="Arial"/>
        </w:rPr>
      </w:pPr>
      <w:r w:rsidRPr="00AF2B28">
        <w:rPr>
          <w:rFonts w:cs="Arial"/>
        </w:rPr>
        <w:t xml:space="preserve"> Zadavatel požaduje prokázání splnění kvalifikace pro nadlimitní režim dle § 73 zákona.</w:t>
      </w:r>
    </w:p>
    <w:p w14:paraId="5961224D" w14:textId="77777777" w:rsidR="00BA2580" w:rsidRDefault="00BA2580" w:rsidP="00BA2580">
      <w:pPr>
        <w:rPr>
          <w:rFonts w:cs="Arial"/>
        </w:rPr>
      </w:pPr>
    </w:p>
    <w:p w14:paraId="7E6DCB5F" w14:textId="77777777" w:rsidR="00BA2580" w:rsidRPr="00A9294D" w:rsidRDefault="00BA2580" w:rsidP="00BA2580">
      <w:pPr>
        <w:pStyle w:val="02-ODST-2"/>
        <w:ind w:left="567"/>
      </w:pPr>
      <w:r w:rsidRPr="00A9294D">
        <w:t>Splněním kvalifikace se rozumí, tj. kvalifikovaným pro plnění zakázky je dodavatel, který prokáže:</w:t>
      </w:r>
    </w:p>
    <w:p w14:paraId="551FEED3" w14:textId="77777777" w:rsidR="00BA2580" w:rsidRPr="0018056C" w:rsidRDefault="00BA2580">
      <w:pPr>
        <w:numPr>
          <w:ilvl w:val="0"/>
          <w:numId w:val="9"/>
        </w:numPr>
      </w:pPr>
      <w:r w:rsidRPr="0018056C">
        <w:t xml:space="preserve"> splnění základní způsobilosti dle § 74 zákona dodavatelem, </w:t>
      </w:r>
    </w:p>
    <w:p w14:paraId="451A0379" w14:textId="77777777" w:rsidR="00BA2580" w:rsidRPr="0018056C" w:rsidRDefault="00BA2580" w:rsidP="00BA2580">
      <w:pPr>
        <w:ind w:left="1070" w:hanging="360"/>
      </w:pPr>
      <w:r w:rsidRPr="0018056C">
        <w:lastRenderedPageBreak/>
        <w:t xml:space="preserve">(viz odst. </w:t>
      </w:r>
      <w:r>
        <w:t>7</w:t>
      </w:r>
      <w:r w:rsidRPr="0018056C">
        <w:t>.2 této zadávací dokumentace),</w:t>
      </w:r>
    </w:p>
    <w:p w14:paraId="1204053D" w14:textId="77777777" w:rsidR="00BA2580" w:rsidRPr="0018056C" w:rsidRDefault="00BA2580">
      <w:pPr>
        <w:numPr>
          <w:ilvl w:val="0"/>
          <w:numId w:val="9"/>
        </w:numPr>
      </w:pPr>
      <w:r w:rsidRPr="0018056C">
        <w:t xml:space="preserve">splnění profesní způsobilosti dle § 77 zákona dodavatelem, </w:t>
      </w:r>
    </w:p>
    <w:p w14:paraId="3F49A531" w14:textId="77777777" w:rsidR="00BA2580" w:rsidRPr="0018056C" w:rsidRDefault="00BA2580" w:rsidP="00BA2580">
      <w:pPr>
        <w:ind w:left="1070" w:hanging="360"/>
      </w:pPr>
      <w:r w:rsidRPr="0018056C">
        <w:t xml:space="preserve">(viz odst. </w:t>
      </w:r>
      <w:r>
        <w:t>7</w:t>
      </w:r>
      <w:r w:rsidRPr="0018056C">
        <w:t>.3 této zadávací dokumentace),</w:t>
      </w:r>
    </w:p>
    <w:p w14:paraId="07530CD7" w14:textId="77777777" w:rsidR="00BA2580" w:rsidRPr="0018056C" w:rsidRDefault="00BA2580">
      <w:pPr>
        <w:numPr>
          <w:ilvl w:val="0"/>
          <w:numId w:val="9"/>
        </w:numPr>
      </w:pPr>
      <w:r w:rsidRPr="0018056C">
        <w:t>splnění technické kvalifikace dle § 79 zákona dodavatelem,</w:t>
      </w:r>
    </w:p>
    <w:p w14:paraId="182044E3" w14:textId="77777777" w:rsidR="00BA2580" w:rsidRPr="0018056C" w:rsidRDefault="00BA2580" w:rsidP="00BA2580">
      <w:pPr>
        <w:ind w:left="1070" w:hanging="360"/>
      </w:pPr>
      <w:r w:rsidRPr="0018056C">
        <w:t xml:space="preserve">(viz odst. </w:t>
      </w:r>
      <w:r>
        <w:t>7</w:t>
      </w:r>
      <w:r w:rsidRPr="0018056C">
        <w:t>.4 této zadávací dokumentace).</w:t>
      </w:r>
    </w:p>
    <w:p w14:paraId="57EC9F87" w14:textId="77777777" w:rsidR="00A17131" w:rsidRDefault="00A17131" w:rsidP="00DE5344">
      <w:pPr>
        <w:pStyle w:val="06-PSM"/>
        <w:numPr>
          <w:ilvl w:val="0"/>
          <w:numId w:val="0"/>
        </w:numPr>
        <w:ind w:left="1211"/>
      </w:pPr>
    </w:p>
    <w:p w14:paraId="57EC9F88" w14:textId="77777777" w:rsidR="00150C01" w:rsidRPr="00E9642C" w:rsidRDefault="00150C01" w:rsidP="00150C01">
      <w:pPr>
        <w:pStyle w:val="02-ODST-2"/>
        <w:tabs>
          <w:tab w:val="clear" w:pos="1790"/>
          <w:tab w:val="num" w:pos="1647"/>
        </w:tabs>
        <w:ind w:left="1134"/>
        <w:rPr>
          <w:b/>
        </w:rPr>
      </w:pPr>
      <w:r w:rsidRPr="00E9642C">
        <w:rPr>
          <w:b/>
        </w:rPr>
        <w:t>Základní způsobilost dle § 74 odst. 1 zákona</w:t>
      </w:r>
    </w:p>
    <w:p w14:paraId="3A83367D" w14:textId="77777777" w:rsidR="008446EC" w:rsidRPr="0018056C" w:rsidRDefault="008446EC" w:rsidP="008446EC">
      <w:pPr>
        <w:pStyle w:val="05-ODST-3"/>
      </w:pPr>
      <w:r w:rsidRPr="0018056C">
        <w:t>Zadavatel požaduje, aby dodavatel prokázal splnění základní způsobilosti, přičemž dle zákona způsobilým není dodavatel, který</w:t>
      </w:r>
    </w:p>
    <w:p w14:paraId="56CE1DBE" w14:textId="77777777" w:rsidR="008446EC" w:rsidRPr="0018056C" w:rsidRDefault="008446EC">
      <w:pPr>
        <w:numPr>
          <w:ilvl w:val="0"/>
          <w:numId w:val="10"/>
        </w:numPr>
      </w:pPr>
      <w:r w:rsidRPr="0018056C">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3C57F50A" w14:textId="77777777" w:rsidR="008446EC" w:rsidRPr="0018056C" w:rsidRDefault="008446EC">
      <w:pPr>
        <w:numPr>
          <w:ilvl w:val="0"/>
          <w:numId w:val="10"/>
        </w:numPr>
      </w:pPr>
      <w:r w:rsidRPr="0018056C">
        <w:t>má v České republice nebo v zemi svého sídla v evidenci daní zachycen splatný daňový nedoplatek,</w:t>
      </w:r>
    </w:p>
    <w:p w14:paraId="15605382" w14:textId="77777777" w:rsidR="008446EC" w:rsidRPr="0018056C" w:rsidRDefault="008446EC">
      <w:pPr>
        <w:numPr>
          <w:ilvl w:val="0"/>
          <w:numId w:val="10"/>
        </w:numPr>
      </w:pPr>
      <w:r w:rsidRPr="0018056C">
        <w:t>má v České republice nebo v zemi svého sídla splatný nedoplatek na pojistném nebo na penále na veřejné zdravotní pojištění,</w:t>
      </w:r>
    </w:p>
    <w:p w14:paraId="2B7051A8" w14:textId="77777777" w:rsidR="008446EC" w:rsidRPr="0018056C" w:rsidRDefault="008446EC">
      <w:pPr>
        <w:numPr>
          <w:ilvl w:val="0"/>
          <w:numId w:val="10"/>
        </w:numPr>
      </w:pPr>
      <w:r w:rsidRPr="0018056C">
        <w:t>má v České republice nebo v zemi svého sídla splatný nedoplatek na pojistném nebo na penále na sociální zabezpečení a příspěvku na státní politiku zaměstnanosti,</w:t>
      </w:r>
    </w:p>
    <w:p w14:paraId="0EF9730D" w14:textId="3C3ABEAF" w:rsidR="008446EC" w:rsidRDefault="008446EC">
      <w:pPr>
        <w:numPr>
          <w:ilvl w:val="0"/>
          <w:numId w:val="10"/>
        </w:numPr>
      </w:pPr>
      <w:r w:rsidRPr="0018056C">
        <w:t>je v likvidaci, proti němuž bylo vydáno rozhodnutí o úpadku, vůči němuž byla nařízena nucená správa podle jiného právního předpisu nebo v obdobné situaci podle právního řádu země sídla dodavatele.</w:t>
      </w:r>
    </w:p>
    <w:p w14:paraId="57EC9F8F" w14:textId="77777777" w:rsidR="00C50743" w:rsidRPr="00E66066" w:rsidRDefault="00C50743" w:rsidP="00E9642C">
      <w:pPr>
        <w:pStyle w:val="05-ODST-3"/>
      </w:pPr>
      <w:r w:rsidRPr="00E66066">
        <w:t>Prokázání základní způsobilosti dodavatele</w:t>
      </w:r>
    </w:p>
    <w:p w14:paraId="42AF6A3C" w14:textId="77777777" w:rsidR="00683188" w:rsidRPr="0018056C" w:rsidRDefault="00683188" w:rsidP="00683188">
      <w:pPr>
        <w:ind w:left="1070" w:hanging="360"/>
      </w:pPr>
      <w:r w:rsidRPr="0018056C">
        <w:t>Dodavatel prokazuje splnění podmínek základní způsobilosti ve vztahu k České republice předložením</w:t>
      </w:r>
    </w:p>
    <w:p w14:paraId="5E8B4674" w14:textId="77777777" w:rsidR="00683188" w:rsidRPr="0018056C" w:rsidRDefault="00683188">
      <w:pPr>
        <w:numPr>
          <w:ilvl w:val="0"/>
          <w:numId w:val="11"/>
        </w:numPr>
      </w:pPr>
      <w:r w:rsidRPr="0018056C">
        <w:t>výpisu z evidence Rejstříku trestů ve vztahu k § 74 odst. 1 písm. a) zákona,</w:t>
      </w:r>
    </w:p>
    <w:p w14:paraId="201AB4FF" w14:textId="77777777" w:rsidR="00683188" w:rsidRPr="0018056C" w:rsidRDefault="00683188">
      <w:pPr>
        <w:numPr>
          <w:ilvl w:val="0"/>
          <w:numId w:val="11"/>
        </w:numPr>
      </w:pPr>
      <w:r w:rsidRPr="0018056C">
        <w:t>potvrzení příslušného finančního úřadu ve vztahu k § 74 odst. 1 písm. b) zákona,</w:t>
      </w:r>
    </w:p>
    <w:p w14:paraId="3B9E60D8" w14:textId="77777777" w:rsidR="00683188" w:rsidRPr="0018056C" w:rsidRDefault="00683188">
      <w:pPr>
        <w:numPr>
          <w:ilvl w:val="0"/>
          <w:numId w:val="11"/>
        </w:numPr>
      </w:pPr>
      <w:r w:rsidRPr="0018056C">
        <w:t>písemného čestného prohlášení ve vztahu ke spotřební dani ve vztahu k § 74 odst. 1 písm. b) zákona,</w:t>
      </w:r>
    </w:p>
    <w:p w14:paraId="45F61FE0" w14:textId="77777777" w:rsidR="00683188" w:rsidRPr="0018056C" w:rsidRDefault="00683188">
      <w:pPr>
        <w:numPr>
          <w:ilvl w:val="0"/>
          <w:numId w:val="11"/>
        </w:numPr>
      </w:pPr>
      <w:r w:rsidRPr="0018056C">
        <w:t>písemného čestného prohlášení ve vztahu k § 74 odst. 1 písm. c) zákona,</w:t>
      </w:r>
    </w:p>
    <w:p w14:paraId="0E31B350" w14:textId="77777777" w:rsidR="00683188" w:rsidRPr="0018056C" w:rsidRDefault="00683188">
      <w:pPr>
        <w:numPr>
          <w:ilvl w:val="0"/>
          <w:numId w:val="11"/>
        </w:numPr>
      </w:pPr>
      <w:r w:rsidRPr="0018056C">
        <w:t>potvrzení příslušné okresní správy sociálního zabezpečení ve vztahu k § 74 odst. 1 písm. d) zákona,</w:t>
      </w:r>
    </w:p>
    <w:p w14:paraId="23B8BCDC" w14:textId="77777777" w:rsidR="00683188" w:rsidRPr="0018056C" w:rsidRDefault="00683188">
      <w:pPr>
        <w:numPr>
          <w:ilvl w:val="0"/>
          <w:numId w:val="11"/>
        </w:numPr>
      </w:pPr>
      <w:r w:rsidRPr="0018056C">
        <w:t>výpisu z obchodního rejstříku, nebo předložením písemného čestného prohlášení v případě, že není v obchodním rejstříku zapsán, ve vztahu k § 74 odst. 1 písm. e) zákona.</w:t>
      </w:r>
    </w:p>
    <w:p w14:paraId="57EC9F97" w14:textId="77777777" w:rsidR="001C0502" w:rsidRDefault="001C0502" w:rsidP="00E9642C">
      <w:pPr>
        <w:pStyle w:val="06-PSM"/>
        <w:numPr>
          <w:ilvl w:val="0"/>
          <w:numId w:val="0"/>
        </w:numPr>
        <w:ind w:left="720"/>
      </w:pPr>
    </w:p>
    <w:p w14:paraId="07EC7D07" w14:textId="77777777" w:rsidR="004B7D10" w:rsidRPr="0018056C" w:rsidRDefault="004B7D10" w:rsidP="004B7D10">
      <w:r w:rsidRPr="0018056C">
        <w:t xml:space="preserve">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 </w:t>
      </w:r>
    </w:p>
    <w:p w14:paraId="57EC9F99" w14:textId="77777777" w:rsidR="00C16D3D" w:rsidRDefault="00C16D3D" w:rsidP="00E9642C"/>
    <w:p w14:paraId="57EC9F9A" w14:textId="77777777" w:rsidR="00F84863" w:rsidRPr="00E9642C" w:rsidRDefault="00F84863" w:rsidP="00E9642C">
      <w:pPr>
        <w:pStyle w:val="02-ODST-2"/>
        <w:tabs>
          <w:tab w:val="clear" w:pos="1790"/>
          <w:tab w:val="num" w:pos="1647"/>
        </w:tabs>
        <w:ind w:left="1134"/>
        <w:rPr>
          <w:b/>
        </w:rPr>
      </w:pPr>
      <w:r w:rsidRPr="00E9642C">
        <w:rPr>
          <w:b/>
        </w:rPr>
        <w:t>Profesní způsobilost dle § 77 odst. 1 a odst. 2 zákona</w:t>
      </w:r>
    </w:p>
    <w:p w14:paraId="73159B8D" w14:textId="77777777" w:rsidR="008442BB" w:rsidRPr="008B403D" w:rsidRDefault="008442BB" w:rsidP="008442BB">
      <w:pPr>
        <w:pStyle w:val="05-ODST-3"/>
        <w:tabs>
          <w:tab w:val="clear" w:pos="1134"/>
          <w:tab w:val="clear" w:pos="1364"/>
        </w:tabs>
        <w:ind w:left="993"/>
      </w:pPr>
      <w:r w:rsidRPr="008B403D">
        <w:t>Zadavatel požaduje vždy prokázání profesní způsobilosti dle § 77 odst. 1 zákona, kdy dodavatel prokazuje splnění profesní způsobilosti dle § 77 odst. 1 zákona ve vztahu k České republice předložením výpisu z obchodního rejstříku nebo jiné obdobné evidence, pokud jiný právní předpis zápis do takové evidence vyžaduje.</w:t>
      </w:r>
    </w:p>
    <w:p w14:paraId="1EFD5408" w14:textId="489B961D" w:rsidR="008442BB" w:rsidRPr="008B403D" w:rsidRDefault="008442BB" w:rsidP="008442BB">
      <w:pPr>
        <w:pStyle w:val="05-ODST-3"/>
        <w:tabs>
          <w:tab w:val="clear" w:pos="1134"/>
          <w:tab w:val="clear" w:pos="1364"/>
          <w:tab w:val="num" w:pos="3491"/>
        </w:tabs>
        <w:ind w:left="993"/>
      </w:pPr>
      <w:r w:rsidRPr="008B403D">
        <w:lastRenderedPageBreak/>
        <w:t xml:space="preserve">Zadavatel s ohledem na předmět veřejné zakázky dále požaduje, aby dodavatel prokázal splnění své profesní způsobilosti, přičemž </w:t>
      </w:r>
      <w:r w:rsidRPr="008B403D">
        <w:tab/>
        <w:t xml:space="preserve">dodavatel prokazuje splnění profesní způsobilosti dle § 77 odst. 2 písm. </w:t>
      </w:r>
      <w:r w:rsidR="00F01CE0">
        <w:t xml:space="preserve">a) a písm. </w:t>
      </w:r>
      <w:r w:rsidRPr="008B403D">
        <w:t>c) zákona, jak je uvedeno níže.</w:t>
      </w:r>
    </w:p>
    <w:p w14:paraId="57EC9F9D" w14:textId="77777777" w:rsidR="00BF62CD" w:rsidRDefault="00BF62CD" w:rsidP="00E9642C">
      <w:pPr>
        <w:pStyle w:val="02-ODST-2"/>
        <w:numPr>
          <w:ilvl w:val="0"/>
          <w:numId w:val="0"/>
        </w:numPr>
        <w:tabs>
          <w:tab w:val="num" w:pos="1647"/>
        </w:tabs>
        <w:ind w:left="1134"/>
      </w:pPr>
    </w:p>
    <w:p w14:paraId="57EC9F9E" w14:textId="77777777" w:rsidR="00A87981" w:rsidRDefault="00A87981" w:rsidP="00A87981">
      <w:pPr>
        <w:pStyle w:val="05-ODST-3"/>
        <w:tabs>
          <w:tab w:val="clear" w:pos="1364"/>
          <w:tab w:val="num" w:pos="1222"/>
        </w:tabs>
        <w:ind w:left="992"/>
      </w:pPr>
      <w:r>
        <w:t>Prokázání profesní způsobilosti dodavatele</w:t>
      </w:r>
    </w:p>
    <w:p w14:paraId="57EC9F9F" w14:textId="77777777" w:rsidR="00034FEF" w:rsidRDefault="00111B8F" w:rsidP="00E9642C">
      <w:pPr>
        <w:pStyle w:val="06-PSM"/>
        <w:numPr>
          <w:ilvl w:val="0"/>
          <w:numId w:val="0"/>
        </w:numPr>
      </w:pPr>
      <w:r w:rsidRPr="00111B8F">
        <w:t>Dodavatel prokazuje splnění podmínek profesní způsobilosti ve vztahu k České republice</w:t>
      </w:r>
    </w:p>
    <w:p w14:paraId="57EC9FA1" w14:textId="193F44AC" w:rsidR="00CE1A33" w:rsidRDefault="00CE1A33" w:rsidP="00C40DBA">
      <w:pPr>
        <w:pStyle w:val="10-ODST-3"/>
      </w:pPr>
      <w:r>
        <w:t>dle § 77 odst. 1 zákona předložením výpisu z obchodního rejstříku nebo jiné obdobné evidence, pokud jiný právní předpis zápis dodavatele do takovéto evidence požaduje,</w:t>
      </w:r>
    </w:p>
    <w:p w14:paraId="0CC24DE1" w14:textId="1EBBA3D6" w:rsidR="00007B53" w:rsidRDefault="00007B53" w:rsidP="00C40DBA">
      <w:pPr>
        <w:pStyle w:val="10-ODST-3"/>
      </w:pPr>
      <w:r>
        <w:t>dle § 77 odst. 2 písm. a) předložením dokladu potvrzujícím oprávnění dodavatele podnikat v rozsahu odpovídajícímu předmětu veřejné zakázky v následujícím rozsahu:</w:t>
      </w:r>
    </w:p>
    <w:p w14:paraId="49E1D163" w14:textId="2179D0C2" w:rsidR="00533ECD" w:rsidRPr="00110DF1" w:rsidRDefault="004F02B7" w:rsidP="00C40DBA">
      <w:pPr>
        <w:pStyle w:val="06-PSM"/>
        <w:numPr>
          <w:ilvl w:val="0"/>
          <w:numId w:val="0"/>
        </w:numPr>
        <w:ind w:left="720"/>
        <w:rPr>
          <w:rFonts w:cs="Arial"/>
          <w:b/>
          <w:bCs/>
        </w:rPr>
      </w:pPr>
      <w:r>
        <w:rPr>
          <w:rFonts w:cs="Arial"/>
        </w:rPr>
        <w:t xml:space="preserve">                  </w:t>
      </w:r>
      <w:r w:rsidR="00727D04" w:rsidRPr="00533ECD">
        <w:rPr>
          <w:rFonts w:cs="Arial"/>
        </w:rPr>
        <w:t xml:space="preserve">pro živnost </w:t>
      </w:r>
      <w:r w:rsidR="00110DF1" w:rsidRPr="00533ECD">
        <w:rPr>
          <w:rFonts w:cs="Arial"/>
        </w:rPr>
        <w:t>řemeslnou:</w:t>
      </w:r>
      <w:r w:rsidR="00110DF1">
        <w:rPr>
          <w:rFonts w:cs="Arial"/>
        </w:rPr>
        <w:t xml:space="preserve"> </w:t>
      </w:r>
      <w:r w:rsidR="00110DF1" w:rsidRPr="00110DF1">
        <w:rPr>
          <w:rFonts w:cs="Arial"/>
          <w:b/>
          <w:bCs/>
        </w:rPr>
        <w:t>Montáž</w:t>
      </w:r>
      <w:r w:rsidR="00445FAE" w:rsidRPr="00110DF1">
        <w:rPr>
          <w:rFonts w:cs="Arial"/>
          <w:b/>
          <w:bCs/>
        </w:rPr>
        <w:t>, opravy, revize a zkoušky elektrických zařízení</w:t>
      </w:r>
    </w:p>
    <w:p w14:paraId="14B2A419" w14:textId="77777777" w:rsidR="005B3180" w:rsidRPr="00110DF1" w:rsidRDefault="005B3180" w:rsidP="00C40DBA">
      <w:pPr>
        <w:pStyle w:val="06-PSM"/>
        <w:numPr>
          <w:ilvl w:val="0"/>
          <w:numId w:val="0"/>
        </w:numPr>
        <w:ind w:left="720"/>
        <w:rPr>
          <w:b/>
          <w:bCs/>
        </w:rPr>
      </w:pPr>
    </w:p>
    <w:p w14:paraId="57EC9FA3" w14:textId="77777777" w:rsidR="00CE1A33" w:rsidRDefault="00CE1A33" w:rsidP="00C40DBA">
      <w:pPr>
        <w:pStyle w:val="10-ODST-3"/>
      </w:pPr>
      <w:r>
        <w:t>dle § 77 odst. 2 písm. c) předložením dokladu, že dodavatel je odborně způsobilý nebo disponuje osobou, jejímž prostřednictvím odbornou způsobilost zabezpečuje v rozsahu:</w:t>
      </w:r>
    </w:p>
    <w:p w14:paraId="42BE64C1" w14:textId="77777777" w:rsidR="00110DF1" w:rsidRDefault="00110DF1">
      <w:pPr>
        <w:pStyle w:val="Odstavecseseznamem"/>
        <w:numPr>
          <w:ilvl w:val="0"/>
          <w:numId w:val="22"/>
        </w:numPr>
      </w:pPr>
      <w:r>
        <w:t>Osvědčením o získání profesní kvalifikace Elektromontér fotovoltaických systémů dle zákona č. 406/2000 Sb., o hospodaření energií, v platném znění.</w:t>
      </w:r>
    </w:p>
    <w:p w14:paraId="019EDBCF" w14:textId="77777777" w:rsidR="006758FE" w:rsidRDefault="006758FE" w:rsidP="00C40DBA">
      <w:pPr>
        <w:pStyle w:val="Odstavecseseznamem"/>
      </w:pPr>
    </w:p>
    <w:p w14:paraId="6FC8A120" w14:textId="587D4F43" w:rsidR="000C00C5" w:rsidRPr="003C0256" w:rsidRDefault="000C00C5">
      <w:pPr>
        <w:pStyle w:val="Odstavecseseznamem"/>
        <w:numPr>
          <w:ilvl w:val="0"/>
          <w:numId w:val="16"/>
        </w:numPr>
      </w:pPr>
      <w:r w:rsidRPr="003C0256">
        <w:t>oprávnění od TIČR dle zákona č. 250/2021 Sb., o bezpečnosti práce v souvislosti s provozem vyhrazených technických zařízení a o změně souvisejících zákonů, v platném znění</w:t>
      </w:r>
      <w:r w:rsidR="00D26E60" w:rsidRPr="003C0256">
        <w:t xml:space="preserve"> (dále jen „zákon č. 250/2021 Sb.“)</w:t>
      </w:r>
      <w:r w:rsidRPr="003C0256">
        <w:t>, k provádění činnosti montáže, opravy, zkoušky a revize elektrických zařízení v rozsahu  E</w:t>
      </w:r>
      <w:r w:rsidR="00110DF1">
        <w:t>1</w:t>
      </w:r>
      <w:r w:rsidR="00F419E7" w:rsidRPr="003C0256">
        <w:t>A</w:t>
      </w:r>
      <w:r w:rsidRPr="003C0256">
        <w:t xml:space="preserve"> </w:t>
      </w:r>
    </w:p>
    <w:p w14:paraId="7EDA3B1D" w14:textId="77777777" w:rsidR="000C00C5" w:rsidRPr="0046718C" w:rsidRDefault="000C00C5" w:rsidP="000C00C5">
      <w:pPr>
        <w:pStyle w:val="05-ODST-3"/>
        <w:numPr>
          <w:ilvl w:val="0"/>
          <w:numId w:val="0"/>
        </w:numPr>
        <w:ind w:left="720"/>
      </w:pPr>
      <w:r w:rsidRPr="0046718C">
        <w:rPr>
          <w:i/>
          <w:iCs/>
          <w:color w:val="0070C0"/>
        </w:rPr>
        <w:t>nebo</w:t>
      </w:r>
      <w:r w:rsidRPr="0046718C">
        <w:t xml:space="preserve"> </w:t>
      </w:r>
    </w:p>
    <w:p w14:paraId="151AB65B" w14:textId="47CFE76D" w:rsidR="000C00C5" w:rsidRPr="0046718C" w:rsidRDefault="000C00C5" w:rsidP="000C00C5">
      <w:pPr>
        <w:pStyle w:val="05-ODST-3"/>
        <w:numPr>
          <w:ilvl w:val="0"/>
          <w:numId w:val="0"/>
        </w:numPr>
        <w:ind w:left="720"/>
      </w:pPr>
      <w:r w:rsidRPr="0046718C">
        <w:t>oprávnění vydané Institutem technické inspekce Praha organizacím a podnikajícím fyzickým osobám přede dnem nabytí účinnosti  zákona</w:t>
      </w:r>
      <w:r w:rsidR="00D26E60">
        <w:t xml:space="preserve"> č. 250/2021 Sb.</w:t>
      </w:r>
      <w:r w:rsidRPr="0046718C">
        <w:t>, tj. do 30.6.2022, v rozsahu  E</w:t>
      </w:r>
      <w:r w:rsidR="00110DF1">
        <w:t>1</w:t>
      </w:r>
      <w:r w:rsidR="001C45CC">
        <w:t>A</w:t>
      </w:r>
    </w:p>
    <w:p w14:paraId="3CD28D69" w14:textId="77777777" w:rsidR="000C00C5" w:rsidRPr="0046718C" w:rsidRDefault="000C00C5" w:rsidP="000C00C5">
      <w:pPr>
        <w:pStyle w:val="05-ODST-3"/>
        <w:numPr>
          <w:ilvl w:val="0"/>
          <w:numId w:val="0"/>
        </w:numPr>
        <w:ind w:left="720"/>
      </w:pPr>
      <w:r w:rsidRPr="0046718C">
        <w:rPr>
          <w:i/>
          <w:iCs/>
          <w:color w:val="0070C0"/>
        </w:rPr>
        <w:t>nebo</w:t>
      </w:r>
      <w:r w:rsidRPr="0046718C">
        <w:t xml:space="preserve"> </w:t>
      </w:r>
    </w:p>
    <w:p w14:paraId="7487D281" w14:textId="00D83F1E" w:rsidR="000C00C5" w:rsidRPr="0046718C" w:rsidRDefault="000C00C5" w:rsidP="000C00C5">
      <w:pPr>
        <w:pStyle w:val="05-ODST-3"/>
        <w:numPr>
          <w:ilvl w:val="0"/>
          <w:numId w:val="0"/>
        </w:numPr>
        <w:ind w:left="720"/>
      </w:pPr>
      <w:r w:rsidRPr="0046718C">
        <w:t>oprávnění vydané Technickou inspekcí České republiky přede dnem nabytí účinnosti zákona</w:t>
      </w:r>
      <w:r w:rsidR="00D26E60">
        <w:t xml:space="preserve"> č. 250/2021 Sb.</w:t>
      </w:r>
      <w:r w:rsidRPr="0046718C">
        <w:t>, tj. do 30.6.2022 v rozsahu  E</w:t>
      </w:r>
      <w:r w:rsidR="00110DF1">
        <w:t>1</w:t>
      </w:r>
      <w:r w:rsidR="00F419E7">
        <w:t>A</w:t>
      </w:r>
    </w:p>
    <w:p w14:paraId="1CFDC4BA" w14:textId="56E9B8EA" w:rsidR="00847F80" w:rsidRPr="00CD749A" w:rsidRDefault="002F42B8">
      <w:pPr>
        <w:pStyle w:val="Odstavecseseznamem"/>
        <w:numPr>
          <w:ilvl w:val="0"/>
          <w:numId w:val="16"/>
        </w:numPr>
      </w:pPr>
      <w:r w:rsidRPr="00CD749A">
        <w:t>Osvědčení</w:t>
      </w:r>
      <w:r w:rsidR="00AD5A9F" w:rsidRPr="00CD749A">
        <w:t xml:space="preserve"> </w:t>
      </w:r>
      <w:r w:rsidR="00BB6E8A" w:rsidRPr="00CD749A">
        <w:t>odpovědné osoby</w:t>
      </w:r>
      <w:r w:rsidR="0063373D" w:rsidRPr="00CD749A">
        <w:t xml:space="preserve">, </w:t>
      </w:r>
      <w:r w:rsidR="00837411" w:rsidRPr="00CD749A">
        <w:t>prokazující odbornou způsobilost fyzických osob k montáži, opravám, revizím a zkouškám vyhrazených technických zařízení</w:t>
      </w:r>
    </w:p>
    <w:p w14:paraId="7BCCF1AC" w14:textId="77777777" w:rsidR="00706E7B" w:rsidRPr="00CD749A" w:rsidRDefault="00706E7B" w:rsidP="00CD749A">
      <w:pPr>
        <w:pStyle w:val="Odstavecseseznamem"/>
      </w:pPr>
    </w:p>
    <w:p w14:paraId="57EC9FAA" w14:textId="77777777" w:rsidR="009612D3" w:rsidRPr="00F87E75" w:rsidRDefault="009612D3" w:rsidP="00E9642C">
      <w:pPr>
        <w:pStyle w:val="Odstavecseseznamem"/>
      </w:pPr>
    </w:p>
    <w:p w14:paraId="57EC9FAB" w14:textId="77777777" w:rsidR="00AD4637" w:rsidRPr="00E9642C" w:rsidRDefault="00AD4637" w:rsidP="00E9642C">
      <w:pPr>
        <w:pStyle w:val="02-ODST-2"/>
        <w:tabs>
          <w:tab w:val="clear" w:pos="1790"/>
          <w:tab w:val="num" w:pos="1647"/>
        </w:tabs>
        <w:ind w:left="1134"/>
        <w:rPr>
          <w:b/>
        </w:rPr>
      </w:pPr>
      <w:r w:rsidRPr="00E9642C">
        <w:rPr>
          <w:b/>
        </w:rPr>
        <w:t>Technická kvalifikace dle § 79 zákona</w:t>
      </w:r>
    </w:p>
    <w:p w14:paraId="2F96A937" w14:textId="10E1966A" w:rsidR="00110DF1" w:rsidRPr="00694891" w:rsidRDefault="005B6344" w:rsidP="00920D17">
      <w:pPr>
        <w:pStyle w:val="05-ODST-3"/>
        <w:rPr>
          <w:rFonts w:cs="Arial"/>
        </w:rPr>
      </w:pPr>
      <w:r>
        <w:t xml:space="preserve">Zadavatel požaduje prokázání splnění kritérií technické kvalifikace dle § 79 odst. 2 písm. b) zákona s tím, že k prokázání technické kvalifikace dodavatelem zadavatel požaduje předložit seznam </w:t>
      </w:r>
      <w:r w:rsidR="00110DF1" w:rsidRPr="4A6B462D">
        <w:rPr>
          <w:rFonts w:cs="Arial"/>
        </w:rPr>
        <w:t xml:space="preserve">významných služeb či dodávek poskytnutých dodavatelem za posledních 5 let před zahájením zadávacího řízení, včetně uvedení ceny a doby jejich poskytnutí a identifikace objednatele. </w:t>
      </w:r>
    </w:p>
    <w:p w14:paraId="57EC9FAE" w14:textId="77777777" w:rsidR="001C5157" w:rsidRDefault="001C5157" w:rsidP="004B41DB"/>
    <w:p w14:paraId="57EC9FAF" w14:textId="1CB7A263" w:rsidR="00F00150" w:rsidRDefault="00F00150" w:rsidP="00920D17">
      <w:pPr>
        <w:pStyle w:val="05-ODST-3"/>
      </w:pPr>
      <w:r>
        <w:t xml:space="preserve">Prokázání technické kvalifikace dodavatele </w:t>
      </w:r>
      <w:r w:rsidR="00110DF1">
        <w:t>dle § 79 odst. 2 písm. b) zákona</w:t>
      </w:r>
    </w:p>
    <w:p w14:paraId="29FBD072" w14:textId="15D650DF" w:rsidR="00110DF1" w:rsidRDefault="00110DF1">
      <w:pPr>
        <w:pStyle w:val="Odstavecseseznamem"/>
        <w:numPr>
          <w:ilvl w:val="0"/>
          <w:numId w:val="23"/>
        </w:numPr>
      </w:pPr>
      <w:r>
        <w:t xml:space="preserve">Dodavatel </w:t>
      </w:r>
      <w:proofErr w:type="gramStart"/>
      <w:r>
        <w:t>prokáže  technickou</w:t>
      </w:r>
      <w:proofErr w:type="gramEnd"/>
      <w:r>
        <w:t xml:space="preserve"> kvalifikaci dle § 79 odst. 2 písm. b) zákona, pokud předloží seznam významných zakázek ve formě čestného prohlášení, které </w:t>
      </w:r>
      <w:r w:rsidRPr="00847ACD">
        <w:t>je přílohou č. 3 této</w:t>
      </w:r>
      <w:r>
        <w:t xml:space="preserve"> ZD, podepsaného osobou oprávněnou dodavatele zastupovat. Z dokumentů musí být patrné splnění níže vymezené úrovně kvalifikačního předpokladu. </w:t>
      </w:r>
    </w:p>
    <w:p w14:paraId="3C786D92" w14:textId="77777777" w:rsidR="00110DF1" w:rsidRDefault="00110DF1" w:rsidP="00110DF1">
      <w:pPr>
        <w:pStyle w:val="Odstavecseseznamem"/>
      </w:pPr>
    </w:p>
    <w:p w14:paraId="731050CE" w14:textId="77777777" w:rsidR="00110DF1" w:rsidRDefault="00110DF1">
      <w:pPr>
        <w:pStyle w:val="Odstavecseseznamem"/>
        <w:numPr>
          <w:ilvl w:val="0"/>
          <w:numId w:val="23"/>
        </w:numPr>
      </w:pPr>
      <w:r>
        <w:t xml:space="preserve">Z předkládaných dokumentů musí prokazatelně a jednoznačně vyplývat splnění požadavků zadavatele uvedených v tabulce níže. Zejména v případě, že dodavatelem dokládaná významná zakázka zahrnovala širší rozsah plnění, než je plnění naplňující definici významné zakázky v tabulce níže, musí být z předkládaného seznamu významných zakázek a tam uvedeného popisu jednoznačně prokazatelné a z hlediska zadavatele rozpoznatelné, že příslušná významná zakázka </w:t>
      </w:r>
      <w:r>
        <w:lastRenderedPageBreak/>
        <w:t>v plném rozsahu splňuje požadavky zadavatele dle tabulky níže z hlediska věcné náplně i finančního rozsahu a jejich splnění v daném čase.</w:t>
      </w:r>
    </w:p>
    <w:p w14:paraId="53F8D5B6" w14:textId="77777777" w:rsidR="00110DF1" w:rsidRDefault="00110DF1" w:rsidP="00110DF1">
      <w:pPr>
        <w:pStyle w:val="Odstavecseseznamem"/>
      </w:pPr>
    </w:p>
    <w:p w14:paraId="0C2B9018" w14:textId="77777777" w:rsidR="00110DF1" w:rsidRDefault="00110DF1">
      <w:pPr>
        <w:pStyle w:val="Odstavecseseznamem"/>
        <w:numPr>
          <w:ilvl w:val="0"/>
          <w:numId w:val="23"/>
        </w:numPr>
      </w:pPr>
      <w:r>
        <w:t>Předložený seznam významných zakázek musí zahrnovat uvedení identifikačních údajů objednatele (obchodní firma/název/jméno a příjmení objednatele, sídlo/místo podnikání objednatele, IČO objednatele), rozsahu (název a stručný popis) a doby (tj. kdy byla významná dodávka nebo služba poskytnuta) realizace; dále telefonní číslo nebo e-mailovou adresu kontaktní osoby, u níž si zadavatel může ověřit pravdivost informací uvedených v nabídce dodavatele, týkajících se prokázání této části kvalifikace.</w:t>
      </w:r>
    </w:p>
    <w:p w14:paraId="7E43AE8C" w14:textId="77777777" w:rsidR="00110DF1" w:rsidRDefault="00110DF1" w:rsidP="00110DF1">
      <w:pPr>
        <w:pStyle w:val="Odstavecseseznamem"/>
      </w:pPr>
    </w:p>
    <w:p w14:paraId="20DAE80D" w14:textId="6A4D0D50" w:rsidR="00110DF1" w:rsidRDefault="00110DF1">
      <w:pPr>
        <w:pStyle w:val="Odstavecseseznamem"/>
        <w:numPr>
          <w:ilvl w:val="0"/>
          <w:numId w:val="23"/>
        </w:numPr>
      </w:pPr>
      <w:r>
        <w:t>Dodavatel splňuje technickou kvalifikaci, pokud z předloženého seznamu významných zakázek vyplývá, že v posledních 5 let před zahájením zadávacího řízení realizoval</w:t>
      </w:r>
      <w:r w:rsidR="00694891">
        <w:t xml:space="preserve"> v roli generálního dodavatele</w:t>
      </w:r>
      <w:r>
        <w:t xml:space="preserve"> minimálně níže uvedené významné zakázky v následujících oblastech: </w:t>
      </w:r>
    </w:p>
    <w:p w14:paraId="312AEA68" w14:textId="77777777" w:rsidR="00BA65B7" w:rsidRDefault="00BA65B7" w:rsidP="00BA65B7">
      <w:pPr>
        <w:pStyle w:val="Odstavecseseznamem"/>
      </w:pPr>
    </w:p>
    <w:tbl>
      <w:tblPr>
        <w:tblW w:w="4750"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6"/>
        <w:gridCol w:w="8353"/>
      </w:tblGrid>
      <w:tr w:rsidR="00110DF1" w14:paraId="4AD471AE" w14:textId="77777777" w:rsidTr="00110DF1">
        <w:trPr>
          <w:tblHeader/>
        </w:trPr>
        <w:tc>
          <w:tcPr>
            <w:tcW w:w="296" w:type="pct"/>
            <w:tcBorders>
              <w:top w:val="single" w:sz="4" w:space="0" w:color="auto"/>
              <w:left w:val="single" w:sz="4" w:space="0" w:color="auto"/>
              <w:bottom w:val="single" w:sz="4" w:space="0" w:color="auto"/>
              <w:right w:val="single" w:sz="4" w:space="0" w:color="auto"/>
            </w:tcBorders>
            <w:shd w:val="clear" w:color="auto" w:fill="C7DAF1"/>
            <w:vAlign w:val="center"/>
            <w:hideMark/>
          </w:tcPr>
          <w:p w14:paraId="090509C7" w14:textId="77777777" w:rsidR="00110DF1" w:rsidRDefault="00110DF1">
            <w:pPr>
              <w:pStyle w:val="Textkomente"/>
              <w:keepNext/>
              <w:spacing w:line="276" w:lineRule="auto"/>
              <w:rPr>
                <w:rFonts w:ascii="Arial Narrow" w:hAnsi="Arial Narrow"/>
                <w:sz w:val="21"/>
                <w:szCs w:val="21"/>
              </w:rPr>
            </w:pPr>
            <w:r>
              <w:rPr>
                <w:rFonts w:ascii="Arial Narrow" w:hAnsi="Arial Narrow"/>
                <w:sz w:val="21"/>
                <w:szCs w:val="21"/>
              </w:rPr>
              <w:t>č.</w:t>
            </w:r>
          </w:p>
        </w:tc>
        <w:tc>
          <w:tcPr>
            <w:tcW w:w="4704" w:type="pct"/>
            <w:tcBorders>
              <w:top w:val="single" w:sz="4" w:space="0" w:color="auto"/>
              <w:left w:val="single" w:sz="4" w:space="0" w:color="auto"/>
              <w:bottom w:val="single" w:sz="4" w:space="0" w:color="auto"/>
              <w:right w:val="single" w:sz="4" w:space="0" w:color="auto"/>
            </w:tcBorders>
            <w:shd w:val="clear" w:color="auto" w:fill="C7DAF1"/>
            <w:vAlign w:val="center"/>
            <w:hideMark/>
          </w:tcPr>
          <w:p w14:paraId="2154BC9C" w14:textId="77777777" w:rsidR="00110DF1" w:rsidRDefault="00110DF1">
            <w:pPr>
              <w:pStyle w:val="Textkomente"/>
              <w:keepNext/>
              <w:spacing w:line="276" w:lineRule="auto"/>
              <w:rPr>
                <w:rFonts w:cs="Arial"/>
              </w:rPr>
            </w:pPr>
            <w:r>
              <w:rPr>
                <w:rFonts w:cs="Arial"/>
              </w:rPr>
              <w:t>Popis minimálních technických kvalifikačních požadavků</w:t>
            </w:r>
          </w:p>
        </w:tc>
      </w:tr>
      <w:tr w:rsidR="00110DF1" w14:paraId="42841BCA" w14:textId="77777777" w:rsidTr="00110DF1">
        <w:tc>
          <w:tcPr>
            <w:tcW w:w="296" w:type="pct"/>
            <w:tcBorders>
              <w:top w:val="single" w:sz="4" w:space="0" w:color="auto"/>
              <w:left w:val="single" w:sz="4" w:space="0" w:color="auto"/>
              <w:bottom w:val="single" w:sz="4" w:space="0" w:color="auto"/>
              <w:right w:val="single" w:sz="4" w:space="0" w:color="auto"/>
            </w:tcBorders>
            <w:vAlign w:val="center"/>
            <w:hideMark/>
          </w:tcPr>
          <w:p w14:paraId="531A0537" w14:textId="77777777" w:rsidR="00110DF1" w:rsidRDefault="00110DF1">
            <w:pPr>
              <w:pStyle w:val="Textkomente"/>
              <w:spacing w:line="276" w:lineRule="auto"/>
              <w:rPr>
                <w:rFonts w:ascii="Arial Narrow" w:hAnsi="Arial Narrow"/>
                <w:sz w:val="21"/>
                <w:szCs w:val="21"/>
              </w:rPr>
            </w:pPr>
            <w:r>
              <w:rPr>
                <w:rFonts w:ascii="Arial Narrow" w:hAnsi="Arial Narrow"/>
                <w:sz w:val="21"/>
                <w:szCs w:val="21"/>
              </w:rPr>
              <w:t>1.</w:t>
            </w:r>
          </w:p>
        </w:tc>
        <w:tc>
          <w:tcPr>
            <w:tcW w:w="4704" w:type="pct"/>
            <w:tcBorders>
              <w:top w:val="single" w:sz="4" w:space="0" w:color="auto"/>
              <w:left w:val="single" w:sz="4" w:space="0" w:color="auto"/>
              <w:bottom w:val="single" w:sz="4" w:space="0" w:color="auto"/>
              <w:right w:val="single" w:sz="4" w:space="0" w:color="auto"/>
            </w:tcBorders>
            <w:hideMark/>
          </w:tcPr>
          <w:p w14:paraId="2846E320" w14:textId="77777777" w:rsidR="00110DF1" w:rsidRDefault="00110DF1">
            <w:pPr>
              <w:pStyle w:val="Textkomente"/>
              <w:spacing w:line="276" w:lineRule="auto"/>
              <w:rPr>
                <w:rFonts w:cs="Arial"/>
              </w:rPr>
            </w:pPr>
            <w:r>
              <w:rPr>
                <w:rFonts w:cs="Arial"/>
              </w:rPr>
              <w:t>Realizace minimálně 1 dodávky, jejíž předmětem byla dodávka a instalace fotovoltaické elektrárny s vyvedením elektrického výkonu do VN nad 1000 kWp.</w:t>
            </w:r>
          </w:p>
        </w:tc>
      </w:tr>
      <w:tr w:rsidR="00110DF1" w14:paraId="4564F019" w14:textId="77777777" w:rsidTr="00110DF1">
        <w:tc>
          <w:tcPr>
            <w:tcW w:w="296" w:type="pct"/>
            <w:tcBorders>
              <w:top w:val="single" w:sz="4" w:space="0" w:color="auto"/>
              <w:left w:val="single" w:sz="4" w:space="0" w:color="auto"/>
              <w:bottom w:val="single" w:sz="4" w:space="0" w:color="auto"/>
              <w:right w:val="single" w:sz="4" w:space="0" w:color="auto"/>
            </w:tcBorders>
            <w:vAlign w:val="center"/>
            <w:hideMark/>
          </w:tcPr>
          <w:p w14:paraId="612AF411" w14:textId="77777777" w:rsidR="00110DF1" w:rsidRDefault="00110DF1">
            <w:pPr>
              <w:pStyle w:val="Textkomente"/>
              <w:spacing w:line="276" w:lineRule="auto"/>
              <w:rPr>
                <w:rFonts w:ascii="Arial Narrow" w:hAnsi="Arial Narrow"/>
                <w:sz w:val="21"/>
                <w:szCs w:val="21"/>
              </w:rPr>
            </w:pPr>
            <w:r>
              <w:rPr>
                <w:rFonts w:ascii="Arial Narrow" w:hAnsi="Arial Narrow"/>
                <w:sz w:val="21"/>
                <w:szCs w:val="21"/>
              </w:rPr>
              <w:t>2.</w:t>
            </w:r>
          </w:p>
        </w:tc>
        <w:tc>
          <w:tcPr>
            <w:tcW w:w="4704" w:type="pct"/>
            <w:tcBorders>
              <w:top w:val="single" w:sz="4" w:space="0" w:color="auto"/>
              <w:left w:val="single" w:sz="4" w:space="0" w:color="auto"/>
              <w:bottom w:val="single" w:sz="4" w:space="0" w:color="auto"/>
              <w:right w:val="single" w:sz="4" w:space="0" w:color="auto"/>
            </w:tcBorders>
            <w:hideMark/>
          </w:tcPr>
          <w:p w14:paraId="47E2084B" w14:textId="730EA969" w:rsidR="00110DF1" w:rsidRDefault="00110DF1">
            <w:pPr>
              <w:pStyle w:val="Textkomente"/>
              <w:spacing w:line="276" w:lineRule="auto"/>
              <w:rPr>
                <w:rFonts w:cs="Arial"/>
              </w:rPr>
            </w:pPr>
            <w:r>
              <w:rPr>
                <w:rFonts w:cs="Arial"/>
              </w:rPr>
              <w:t>Realizace minimálně 1 dodávky, její</w:t>
            </w:r>
            <w:r w:rsidR="00694891">
              <w:rPr>
                <w:rFonts w:cs="Arial"/>
              </w:rPr>
              <w:t>mž</w:t>
            </w:r>
            <w:r>
              <w:rPr>
                <w:rFonts w:cs="Arial"/>
              </w:rPr>
              <w:t xml:space="preserve"> předmětem byla dodávka a instalace pozemní fotovoltaické elektrárny.</w:t>
            </w:r>
          </w:p>
        </w:tc>
      </w:tr>
      <w:tr w:rsidR="00110DF1" w14:paraId="3A8227DC" w14:textId="77777777" w:rsidTr="00110DF1">
        <w:tc>
          <w:tcPr>
            <w:tcW w:w="296" w:type="pct"/>
            <w:tcBorders>
              <w:top w:val="single" w:sz="4" w:space="0" w:color="auto"/>
              <w:left w:val="single" w:sz="4" w:space="0" w:color="auto"/>
              <w:bottom w:val="single" w:sz="4" w:space="0" w:color="auto"/>
              <w:right w:val="single" w:sz="4" w:space="0" w:color="auto"/>
            </w:tcBorders>
            <w:vAlign w:val="center"/>
          </w:tcPr>
          <w:p w14:paraId="4C5BDA87" w14:textId="77777777" w:rsidR="00110DF1" w:rsidRDefault="00110DF1">
            <w:pPr>
              <w:pStyle w:val="Textkomente"/>
              <w:spacing w:line="276" w:lineRule="auto"/>
              <w:rPr>
                <w:rFonts w:ascii="Arial Narrow" w:hAnsi="Arial Narrow"/>
                <w:sz w:val="21"/>
                <w:szCs w:val="21"/>
              </w:rPr>
            </w:pPr>
          </w:p>
        </w:tc>
        <w:tc>
          <w:tcPr>
            <w:tcW w:w="4704" w:type="pct"/>
            <w:tcBorders>
              <w:top w:val="single" w:sz="4" w:space="0" w:color="auto"/>
              <w:left w:val="single" w:sz="4" w:space="0" w:color="auto"/>
              <w:bottom w:val="single" w:sz="4" w:space="0" w:color="auto"/>
              <w:right w:val="single" w:sz="4" w:space="0" w:color="auto"/>
            </w:tcBorders>
            <w:hideMark/>
          </w:tcPr>
          <w:p w14:paraId="7ADB5903" w14:textId="77777777" w:rsidR="00110DF1" w:rsidRDefault="00110DF1">
            <w:pPr>
              <w:pStyle w:val="Textkomente"/>
              <w:spacing w:line="276" w:lineRule="auto"/>
              <w:rPr>
                <w:rFonts w:cs="Arial"/>
              </w:rPr>
            </w:pPr>
            <w:r>
              <w:rPr>
                <w:rFonts w:cs="Arial"/>
              </w:rPr>
              <w:t xml:space="preserve">Minimální finanční rozsah referenčních zakázek není stanoven.  </w:t>
            </w:r>
          </w:p>
          <w:p w14:paraId="4BF2BE7A" w14:textId="77777777" w:rsidR="00110DF1" w:rsidRDefault="00110DF1">
            <w:pPr>
              <w:pStyle w:val="Textkomente"/>
              <w:spacing w:line="276" w:lineRule="auto"/>
              <w:rPr>
                <w:rFonts w:cs="Arial"/>
              </w:rPr>
            </w:pPr>
            <w:r>
              <w:rPr>
                <w:rFonts w:cs="Arial"/>
              </w:rPr>
              <w:t xml:space="preserve">Referenční zakázky lze kumulovat, účastník </w:t>
            </w:r>
            <w:proofErr w:type="gramStart"/>
            <w:r>
              <w:rPr>
                <w:rFonts w:cs="Arial"/>
              </w:rPr>
              <w:t>předloží</w:t>
            </w:r>
            <w:proofErr w:type="gramEnd"/>
            <w:r>
              <w:rPr>
                <w:rFonts w:cs="Arial"/>
              </w:rPr>
              <w:t xml:space="preserve"> minimálně 1 referenční zakázku.</w:t>
            </w:r>
          </w:p>
        </w:tc>
      </w:tr>
    </w:tbl>
    <w:p w14:paraId="57EC9FB7" w14:textId="77777777" w:rsidR="00CE2BE7" w:rsidRDefault="00CE2BE7" w:rsidP="00CB70FB"/>
    <w:p w14:paraId="703EE020" w14:textId="44C297A4" w:rsidR="00D40493" w:rsidRDefault="00D40493">
      <w:pPr>
        <w:pStyle w:val="05-ODST-3"/>
        <w:rPr>
          <w:rFonts w:cs="Arial"/>
        </w:rPr>
      </w:pPr>
      <w:r>
        <w:rPr>
          <w:rFonts w:cs="Arial"/>
        </w:rPr>
        <w:t xml:space="preserve">Zadavatel požaduje prokázání splnění kritérií technické kvalifikace dle § 79 odst. 2 písm. c) a d) zákona s tím, že k prokázání technické kvalifikace dodavatelem zadavatel požaduje předložit jmenný seznam osob, které se budou podílet na plnění veřejné zakázky (bez ohledu na to, zda jde o zaměstnance dodavatele nebo osoby v jiném vztahu k dodavateli) a osvědčení o vzdělání a odborné kvalifikaci osob těchto </w:t>
      </w:r>
      <w:r w:rsidR="00847ACD">
        <w:rPr>
          <w:rFonts w:cs="Arial"/>
        </w:rPr>
        <w:t>osob (</w:t>
      </w:r>
      <w:r>
        <w:rPr>
          <w:rFonts w:cs="Arial"/>
        </w:rPr>
        <w:t>dále jen „realizační tým“).</w:t>
      </w:r>
    </w:p>
    <w:p w14:paraId="40AB9F63" w14:textId="77777777" w:rsidR="00D40493" w:rsidRDefault="00D40493">
      <w:pPr>
        <w:pStyle w:val="10-ODST-3"/>
      </w:pPr>
      <w:r>
        <w:t>Prokázání technické kvalifikace dodavatele dle § 79 odst. 2 písm. c</w:t>
      </w:r>
      <w:r>
        <w:rPr>
          <w:rFonts w:cs="Arial"/>
        </w:rPr>
        <w:t>) a d) zákona</w:t>
      </w:r>
    </w:p>
    <w:p w14:paraId="2C993789" w14:textId="77777777" w:rsidR="00D40493" w:rsidRDefault="00D40493">
      <w:pPr>
        <w:pStyle w:val="Odstavecseseznamem"/>
        <w:numPr>
          <w:ilvl w:val="0"/>
          <w:numId w:val="25"/>
        </w:numPr>
      </w:pPr>
      <w:r>
        <w:t xml:space="preserve">Dodavatel prokáže technickou kvalifikaci dle § 79 odst. 2 písm. c) a d) zákona, pokud v nabídce </w:t>
      </w:r>
      <w:proofErr w:type="gramStart"/>
      <w:r>
        <w:t>předloží</w:t>
      </w:r>
      <w:proofErr w:type="gramEnd"/>
      <w:r>
        <w:t xml:space="preserve"> jmenný seznam členů realizačního týmu, které se budou podílet na plnění veřejné zakázky ve formě čestného prohlášení, jehož vzor je přílohou č. 4 této zadávací dokumentace.</w:t>
      </w:r>
    </w:p>
    <w:p w14:paraId="0CF44A1B" w14:textId="77777777" w:rsidR="00D40493" w:rsidRDefault="00D40493" w:rsidP="00D40493">
      <w:pPr>
        <w:pStyle w:val="Odstavecseseznamem"/>
      </w:pPr>
    </w:p>
    <w:p w14:paraId="12CB9E4A" w14:textId="77777777" w:rsidR="00D40493" w:rsidRDefault="00D40493">
      <w:pPr>
        <w:pStyle w:val="Odstavecseseznamem"/>
        <w:numPr>
          <w:ilvl w:val="0"/>
          <w:numId w:val="25"/>
        </w:numPr>
      </w:pPr>
      <w:r>
        <w:t xml:space="preserve">Dodavatel prokáže splnění technického kvalifikačního předpokladu předložením osvědčení o vzdělání a odborné kvalifikaci členů realizačního týmu, kteří jsou odpovědní za poskytnutí plnění, z nichž bude vyplývat, že osoby splňují níže uvedené požadavky zadavatele a že se budou podílet na realizaci veřejné zakázky, dle níže vymezené úrovně kvalifikačního předpokladu. </w:t>
      </w:r>
    </w:p>
    <w:p w14:paraId="2884445E" w14:textId="77777777" w:rsidR="00D40493" w:rsidRDefault="00D40493" w:rsidP="00D40493">
      <w:pPr>
        <w:pStyle w:val="Odstavecseseznamem"/>
      </w:pPr>
    </w:p>
    <w:p w14:paraId="753F8890" w14:textId="77777777" w:rsidR="00D40493" w:rsidRDefault="00D40493">
      <w:pPr>
        <w:pStyle w:val="Odstavecseseznamem"/>
        <w:numPr>
          <w:ilvl w:val="0"/>
          <w:numId w:val="25"/>
        </w:numPr>
      </w:pPr>
      <w:r>
        <w:t xml:space="preserve">V souvislosti s těmito kvalifikačními požadavky </w:t>
      </w:r>
      <w:proofErr w:type="gramStart"/>
      <w:r>
        <w:t>předloží</w:t>
      </w:r>
      <w:proofErr w:type="gramEnd"/>
      <w:r>
        <w:t xml:space="preserve"> dodavatel za každého požadovaného člena realizačního týmu zpracovaný strukturovaný profesní životopis, podepsaný osobou, jejíž údaje se prostřednictvím životopisu prokazují, který musí obsahovat minimálně následující údaje: </w:t>
      </w:r>
    </w:p>
    <w:p w14:paraId="2166E1EB" w14:textId="77777777" w:rsidR="00D40493" w:rsidRDefault="00D40493" w:rsidP="00D40493"/>
    <w:p w14:paraId="02F5B38A" w14:textId="77777777" w:rsidR="00D40493" w:rsidRDefault="00D40493">
      <w:pPr>
        <w:pStyle w:val="Seznam2r"/>
        <w:numPr>
          <w:ilvl w:val="0"/>
          <w:numId w:val="26"/>
        </w:numPr>
        <w:spacing w:before="0" w:after="0" w:line="276" w:lineRule="auto"/>
        <w:ind w:left="848" w:hanging="424"/>
        <w:rPr>
          <w:rFonts w:ascii="Arial" w:eastAsia="Times New Roman" w:hAnsi="Arial" w:cs="Arial"/>
          <w:sz w:val="20"/>
          <w:szCs w:val="20"/>
          <w:lang w:eastAsia="ar-SA"/>
        </w:rPr>
      </w:pPr>
      <w:r>
        <w:rPr>
          <w:rFonts w:ascii="Arial" w:eastAsia="Times New Roman" w:hAnsi="Arial" w:cs="Arial"/>
          <w:sz w:val="20"/>
          <w:szCs w:val="20"/>
          <w:lang w:eastAsia="ar-SA"/>
        </w:rPr>
        <w:t xml:space="preserve">jméno a příjmení osoby, </w:t>
      </w:r>
    </w:p>
    <w:p w14:paraId="26F56D55" w14:textId="77777777" w:rsidR="00D40493" w:rsidRDefault="00D40493">
      <w:pPr>
        <w:pStyle w:val="Seznam2r"/>
        <w:numPr>
          <w:ilvl w:val="0"/>
          <w:numId w:val="26"/>
        </w:numPr>
        <w:spacing w:before="0" w:after="0" w:line="276" w:lineRule="auto"/>
        <w:ind w:left="848" w:hanging="424"/>
        <w:rPr>
          <w:rFonts w:ascii="Arial" w:eastAsia="Times New Roman" w:hAnsi="Arial" w:cs="Arial"/>
          <w:sz w:val="20"/>
          <w:szCs w:val="20"/>
          <w:lang w:eastAsia="ar-SA"/>
        </w:rPr>
      </w:pPr>
      <w:r>
        <w:rPr>
          <w:rFonts w:ascii="Arial" w:eastAsia="Times New Roman" w:hAnsi="Arial" w:cs="Arial"/>
          <w:sz w:val="20"/>
          <w:szCs w:val="20"/>
          <w:lang w:eastAsia="ar-SA"/>
        </w:rPr>
        <w:t xml:space="preserve">označení pozice v realizačním týmu, </w:t>
      </w:r>
    </w:p>
    <w:p w14:paraId="30701233" w14:textId="77777777" w:rsidR="00D40493" w:rsidRDefault="00D40493">
      <w:pPr>
        <w:pStyle w:val="Seznam2r"/>
        <w:numPr>
          <w:ilvl w:val="0"/>
          <w:numId w:val="26"/>
        </w:numPr>
        <w:spacing w:before="0" w:after="0" w:line="276" w:lineRule="auto"/>
        <w:ind w:left="848" w:hanging="424"/>
        <w:rPr>
          <w:rFonts w:ascii="Arial" w:eastAsia="Times New Roman" w:hAnsi="Arial" w:cs="Arial"/>
          <w:sz w:val="20"/>
          <w:szCs w:val="20"/>
          <w:lang w:eastAsia="ar-SA"/>
        </w:rPr>
      </w:pPr>
      <w:r>
        <w:rPr>
          <w:rFonts w:ascii="Arial" w:eastAsia="Times New Roman" w:hAnsi="Arial" w:cs="Arial"/>
          <w:sz w:val="20"/>
          <w:szCs w:val="20"/>
          <w:lang w:eastAsia="ar-SA"/>
        </w:rPr>
        <w:t>vztah k dodavateli (pracovněprávní nebo jiný),</w:t>
      </w:r>
    </w:p>
    <w:p w14:paraId="56770179" w14:textId="77777777" w:rsidR="00D40493" w:rsidRDefault="00D40493">
      <w:pPr>
        <w:pStyle w:val="Seznam2r"/>
        <w:numPr>
          <w:ilvl w:val="0"/>
          <w:numId w:val="26"/>
        </w:numPr>
        <w:spacing w:before="0" w:after="0" w:line="276" w:lineRule="auto"/>
        <w:ind w:left="848" w:hanging="424"/>
        <w:rPr>
          <w:rFonts w:ascii="Arial" w:eastAsia="Times New Roman" w:hAnsi="Arial" w:cs="Arial"/>
          <w:sz w:val="20"/>
          <w:szCs w:val="20"/>
          <w:lang w:eastAsia="ar-SA"/>
        </w:rPr>
      </w:pPr>
      <w:r>
        <w:rPr>
          <w:rFonts w:ascii="Arial" w:eastAsia="Times New Roman" w:hAnsi="Arial" w:cs="Arial"/>
          <w:sz w:val="20"/>
          <w:szCs w:val="20"/>
          <w:lang w:eastAsia="ar-SA"/>
        </w:rPr>
        <w:t>údaje o dosaženém vzdělání a certifikaci včetně předložení kopií dokladů o dosaženém vzdělání a certifikacích, pokud jsou vyžadovány,</w:t>
      </w:r>
    </w:p>
    <w:p w14:paraId="2E805BB8" w14:textId="77777777" w:rsidR="00D40493" w:rsidRDefault="00D40493">
      <w:pPr>
        <w:pStyle w:val="Seznam2r"/>
        <w:numPr>
          <w:ilvl w:val="0"/>
          <w:numId w:val="26"/>
        </w:numPr>
        <w:spacing w:before="0" w:after="0" w:line="276" w:lineRule="auto"/>
        <w:ind w:left="848" w:hanging="424"/>
        <w:rPr>
          <w:rFonts w:ascii="Arial" w:eastAsia="Times New Roman" w:hAnsi="Arial" w:cs="Arial"/>
          <w:sz w:val="20"/>
          <w:szCs w:val="20"/>
          <w:lang w:eastAsia="ar-SA"/>
        </w:rPr>
      </w:pPr>
      <w:r>
        <w:rPr>
          <w:rFonts w:ascii="Arial" w:eastAsia="Times New Roman" w:hAnsi="Arial" w:cs="Arial"/>
          <w:sz w:val="20"/>
          <w:szCs w:val="20"/>
          <w:lang w:eastAsia="ar-SA"/>
        </w:rPr>
        <w:t xml:space="preserve">přehled profesní praxe vztahující se k plnění předmětu této veřejné zakázky, z něhož bude zřejmé splnění požadavků zadavatele níže, </w:t>
      </w:r>
    </w:p>
    <w:p w14:paraId="0D4B76BE" w14:textId="77777777" w:rsidR="00D40493" w:rsidRDefault="00D40493">
      <w:pPr>
        <w:pStyle w:val="Seznam2r"/>
        <w:numPr>
          <w:ilvl w:val="0"/>
          <w:numId w:val="26"/>
        </w:numPr>
        <w:spacing w:before="0" w:after="0" w:line="276" w:lineRule="auto"/>
        <w:ind w:left="848" w:hanging="424"/>
        <w:rPr>
          <w:rFonts w:ascii="Arial" w:eastAsia="Times New Roman" w:hAnsi="Arial" w:cs="Arial"/>
          <w:sz w:val="20"/>
          <w:szCs w:val="20"/>
          <w:lang w:eastAsia="ar-SA"/>
        </w:rPr>
      </w:pPr>
      <w:r>
        <w:rPr>
          <w:rFonts w:ascii="Arial" w:eastAsia="Times New Roman" w:hAnsi="Arial" w:cs="Arial"/>
          <w:sz w:val="20"/>
          <w:szCs w:val="20"/>
          <w:lang w:eastAsia="ar-SA"/>
        </w:rPr>
        <w:t>čestné prohlášení, že se příslušný člen týmu bude přímo podílet na plnění veřejné zakázky.</w:t>
      </w:r>
    </w:p>
    <w:p w14:paraId="231702C9" w14:textId="77777777" w:rsidR="00D40493" w:rsidRDefault="00D40493" w:rsidP="00D40493"/>
    <w:p w14:paraId="44D28F7E" w14:textId="77777777" w:rsidR="00D40493" w:rsidRDefault="00D40493">
      <w:pPr>
        <w:pStyle w:val="Odstavecseseznamem"/>
        <w:numPr>
          <w:ilvl w:val="0"/>
          <w:numId w:val="25"/>
        </w:numPr>
        <w:spacing w:line="276" w:lineRule="auto"/>
        <w:rPr>
          <w:rFonts w:cs="Arial"/>
        </w:rPr>
      </w:pPr>
      <w:r>
        <w:rPr>
          <w:rFonts w:cs="Arial"/>
        </w:rPr>
        <w:lastRenderedPageBreak/>
        <w:t>Všichni členové realizačního týmu musí disponovat znalostí českého nebo slovenského jazyka na komunikativní úrovni rodilého mluvčího. V případě zahraničních pracovníků zadavatel připouští využití tlumočníka (na náklady dodavatele).</w:t>
      </w:r>
    </w:p>
    <w:p w14:paraId="03BBD64C" w14:textId="14E7ED8E" w:rsidR="00534933" w:rsidRPr="00534933" w:rsidRDefault="00D40493" w:rsidP="00534933">
      <w:pPr>
        <w:pStyle w:val="Odstavecseseznamem"/>
        <w:numPr>
          <w:ilvl w:val="0"/>
          <w:numId w:val="25"/>
        </w:numPr>
      </w:pPr>
      <w:r>
        <w:t xml:space="preserve">Zadavatel upozorňuje, že pokud je člen realizačního týmu v jiném než pracovněprávním vztahu k dodavateli, jedná se o poddodavatele, a proto musí dodavatel postupovat dle </w:t>
      </w:r>
      <w:r w:rsidR="006A2D30">
        <w:t xml:space="preserve">odst. 7.5.3. </w:t>
      </w:r>
      <w:r w:rsidR="00534933">
        <w:t xml:space="preserve">zadávací </w:t>
      </w:r>
      <w:proofErr w:type="gramStart"/>
      <w:r w:rsidR="00534933">
        <w:t xml:space="preserve">dokumentace - </w:t>
      </w:r>
      <w:r w:rsidR="00534933" w:rsidRPr="00534933">
        <w:t>Prokázání</w:t>
      </w:r>
      <w:proofErr w:type="gramEnd"/>
      <w:r w:rsidR="00534933" w:rsidRPr="00534933">
        <w:t xml:space="preserve"> kvalifikace prostřednictvím jiných osob dle § 83 zákona</w:t>
      </w:r>
    </w:p>
    <w:p w14:paraId="5CD7B0A2" w14:textId="7D31B9CA" w:rsidR="00D40493" w:rsidRDefault="00D40493" w:rsidP="00CF1EEE">
      <w:pPr>
        <w:pStyle w:val="Odstavecseseznamem"/>
      </w:pPr>
    </w:p>
    <w:p w14:paraId="70A6BA30" w14:textId="77777777" w:rsidR="00D40493" w:rsidRDefault="00D40493" w:rsidP="00D40493">
      <w:pPr>
        <w:spacing w:line="276" w:lineRule="auto"/>
        <w:rPr>
          <w:rFonts w:cs="Arial"/>
        </w:rPr>
      </w:pPr>
      <w:r>
        <w:rPr>
          <w:rFonts w:cs="Arial"/>
        </w:rPr>
        <w:t>Dodavatel splňuje tento technický kvalifikační předpoklad, pokud má k dispozici pro plnění této veřejné zakázky minimálně 3 osoby realizačního týmu na následujících pozicích:</w:t>
      </w:r>
    </w:p>
    <w:tbl>
      <w:tblPr>
        <w:tblW w:w="4750"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
        <w:gridCol w:w="8355"/>
      </w:tblGrid>
      <w:tr w:rsidR="00D40493" w14:paraId="4F0E1A6D" w14:textId="77777777" w:rsidTr="4A6B462D">
        <w:trPr>
          <w:tblHeader/>
        </w:trPr>
        <w:tc>
          <w:tcPr>
            <w:tcW w:w="295" w:type="pct"/>
            <w:tcBorders>
              <w:top w:val="single" w:sz="4" w:space="0" w:color="auto"/>
              <w:left w:val="single" w:sz="4" w:space="0" w:color="auto"/>
              <w:bottom w:val="single" w:sz="4" w:space="0" w:color="auto"/>
              <w:right w:val="single" w:sz="4" w:space="0" w:color="auto"/>
            </w:tcBorders>
            <w:shd w:val="clear" w:color="auto" w:fill="C7DAF1"/>
            <w:vAlign w:val="center"/>
            <w:hideMark/>
          </w:tcPr>
          <w:p w14:paraId="4702A8DB" w14:textId="77777777" w:rsidR="00D40493" w:rsidRDefault="00D40493">
            <w:pPr>
              <w:pStyle w:val="Textkomente"/>
              <w:keepNext/>
              <w:spacing w:line="276" w:lineRule="auto"/>
              <w:rPr>
                <w:rFonts w:ascii="Arial Narrow" w:hAnsi="Arial Narrow"/>
                <w:sz w:val="21"/>
                <w:szCs w:val="21"/>
              </w:rPr>
            </w:pPr>
            <w:r>
              <w:rPr>
                <w:rFonts w:ascii="Arial Narrow" w:hAnsi="Arial Narrow"/>
                <w:sz w:val="21"/>
                <w:szCs w:val="21"/>
              </w:rPr>
              <w:t>č.</w:t>
            </w:r>
          </w:p>
        </w:tc>
        <w:tc>
          <w:tcPr>
            <w:tcW w:w="4705" w:type="pct"/>
            <w:tcBorders>
              <w:top w:val="single" w:sz="4" w:space="0" w:color="auto"/>
              <w:left w:val="single" w:sz="4" w:space="0" w:color="auto"/>
              <w:bottom w:val="single" w:sz="4" w:space="0" w:color="auto"/>
              <w:right w:val="single" w:sz="4" w:space="0" w:color="auto"/>
            </w:tcBorders>
            <w:shd w:val="clear" w:color="auto" w:fill="C7DAF1"/>
            <w:vAlign w:val="center"/>
            <w:hideMark/>
          </w:tcPr>
          <w:p w14:paraId="4C14A516" w14:textId="77777777" w:rsidR="00D40493" w:rsidRDefault="00D40493">
            <w:pPr>
              <w:pStyle w:val="Textkomente"/>
              <w:keepNext/>
              <w:spacing w:line="276" w:lineRule="auto"/>
              <w:rPr>
                <w:rFonts w:cs="Arial"/>
              </w:rPr>
            </w:pPr>
            <w:r>
              <w:rPr>
                <w:rFonts w:cs="Arial"/>
              </w:rPr>
              <w:t>Popis minimálních technických kvalifikačních požadavků</w:t>
            </w:r>
          </w:p>
        </w:tc>
      </w:tr>
      <w:tr w:rsidR="00D40493" w14:paraId="637917D5" w14:textId="77777777" w:rsidTr="4A6B462D">
        <w:trPr>
          <w:trHeight w:val="2017"/>
        </w:trPr>
        <w:tc>
          <w:tcPr>
            <w:tcW w:w="295" w:type="pct"/>
            <w:tcBorders>
              <w:top w:val="single" w:sz="4" w:space="0" w:color="auto"/>
              <w:left w:val="single" w:sz="4" w:space="0" w:color="auto"/>
              <w:bottom w:val="single" w:sz="4" w:space="0" w:color="auto"/>
              <w:right w:val="single" w:sz="4" w:space="0" w:color="auto"/>
            </w:tcBorders>
            <w:vAlign w:val="center"/>
            <w:hideMark/>
          </w:tcPr>
          <w:p w14:paraId="6B18B4D7" w14:textId="77777777" w:rsidR="00D40493" w:rsidRDefault="00D40493">
            <w:pPr>
              <w:pStyle w:val="Textkomente"/>
              <w:spacing w:line="276" w:lineRule="auto"/>
              <w:rPr>
                <w:rFonts w:ascii="Arial Narrow" w:hAnsi="Arial Narrow"/>
                <w:sz w:val="21"/>
                <w:szCs w:val="21"/>
              </w:rPr>
            </w:pPr>
            <w:r>
              <w:rPr>
                <w:rFonts w:ascii="Arial Narrow" w:hAnsi="Arial Narrow"/>
                <w:sz w:val="21"/>
                <w:szCs w:val="21"/>
              </w:rPr>
              <w:t>1.</w:t>
            </w:r>
          </w:p>
        </w:tc>
        <w:tc>
          <w:tcPr>
            <w:tcW w:w="4705" w:type="pct"/>
            <w:tcBorders>
              <w:top w:val="single" w:sz="4" w:space="0" w:color="auto"/>
              <w:left w:val="single" w:sz="4" w:space="0" w:color="auto"/>
              <w:bottom w:val="single" w:sz="4" w:space="0" w:color="auto"/>
              <w:right w:val="single" w:sz="4" w:space="0" w:color="auto"/>
            </w:tcBorders>
            <w:hideMark/>
          </w:tcPr>
          <w:p w14:paraId="2DDE95DE" w14:textId="77777777" w:rsidR="00D40493" w:rsidRDefault="00D40493">
            <w:pPr>
              <w:widowControl w:val="0"/>
              <w:rPr>
                <w:rFonts w:cs="Arial"/>
              </w:rPr>
            </w:pPr>
            <w:r>
              <w:rPr>
                <w:rFonts w:cs="Arial"/>
              </w:rPr>
              <w:t>Minimálně 1 osoba na pozici vedoucího realizačního týmu splňující následující požadavky:</w:t>
            </w:r>
          </w:p>
          <w:p w14:paraId="4F281F91" w14:textId="77777777" w:rsidR="00D40493" w:rsidRDefault="00D40493">
            <w:pPr>
              <w:pStyle w:val="Odstavecseseznamem"/>
              <w:widowControl w:val="0"/>
              <w:numPr>
                <w:ilvl w:val="0"/>
                <w:numId w:val="27"/>
              </w:numPr>
              <w:spacing w:before="0" w:line="276" w:lineRule="auto"/>
              <w:rPr>
                <w:rFonts w:cs="Arial"/>
              </w:rPr>
            </w:pPr>
            <w:r>
              <w:rPr>
                <w:rFonts w:cs="Arial"/>
              </w:rPr>
              <w:t>ukončené minimálně středoškolské vzdělání;</w:t>
            </w:r>
          </w:p>
          <w:p w14:paraId="514FE72D" w14:textId="77777777" w:rsidR="00D40493" w:rsidRDefault="00D40493">
            <w:pPr>
              <w:pStyle w:val="Odstavecseseznamem"/>
              <w:widowControl w:val="0"/>
              <w:numPr>
                <w:ilvl w:val="0"/>
                <w:numId w:val="27"/>
              </w:numPr>
              <w:spacing w:before="0" w:line="276" w:lineRule="auto"/>
              <w:rPr>
                <w:rFonts w:cs="Arial"/>
              </w:rPr>
            </w:pPr>
            <w:r>
              <w:rPr>
                <w:rFonts w:cs="Arial"/>
              </w:rPr>
              <w:t xml:space="preserve">odborná způsobilost v elektrotechnice dle </w:t>
            </w:r>
            <w:bookmarkStart w:id="26" w:name="_Hlk125554025"/>
            <w:r>
              <w:rPr>
                <w:rFonts w:cs="Arial"/>
              </w:rPr>
              <w:t xml:space="preserve">zákona 250/2021 Sb. / nařízení vlády 194/2022 Sb. o požadavcích na odbornou způsobilost k výkonu činnosti na elektrických zařízeních a na odbornou způsobilost v elektrotechnice, a to § 7 – Vedoucí elektrotechnik (odbornost lze prokázat i v rozsahu zrušené vyhlášky č. 50/1978 Sb., o odborné způsobilosti v elektrotechnice, ve znění pozdějších předpisů, a to § 8 – pracovníci pro řízení činnosti prováděné dodavatelským způsobem a pracovníci pro řízení provozu). </w:t>
            </w:r>
            <w:bookmarkEnd w:id="26"/>
          </w:p>
          <w:p w14:paraId="0164799A" w14:textId="77777777" w:rsidR="00D40493" w:rsidRDefault="00D40493">
            <w:pPr>
              <w:pStyle w:val="Odstavecseseznamem"/>
              <w:widowControl w:val="0"/>
              <w:numPr>
                <w:ilvl w:val="0"/>
                <w:numId w:val="27"/>
              </w:numPr>
              <w:spacing w:before="0" w:line="276" w:lineRule="auto"/>
              <w:rPr>
                <w:rFonts w:cs="Arial"/>
              </w:rPr>
            </w:pPr>
            <w:r>
              <w:rPr>
                <w:rFonts w:cs="Arial"/>
              </w:rPr>
              <w:t>minimálně 3 roky prokázané praxe v oblasti realizace fotovoltaických elektráren;</w:t>
            </w:r>
          </w:p>
          <w:p w14:paraId="0699AAAB" w14:textId="242D8660" w:rsidR="00D40493" w:rsidRDefault="00D40493">
            <w:pPr>
              <w:pStyle w:val="Odstavecseseznamem"/>
              <w:widowControl w:val="0"/>
              <w:numPr>
                <w:ilvl w:val="0"/>
                <w:numId w:val="27"/>
              </w:numPr>
              <w:spacing w:before="0" w:line="276" w:lineRule="auto"/>
              <w:rPr>
                <w:rFonts w:cs="Arial"/>
              </w:rPr>
            </w:pPr>
            <w:r w:rsidRPr="4A6B462D">
              <w:rPr>
                <w:rFonts w:cs="Arial"/>
              </w:rPr>
              <w:t xml:space="preserve">prokazatelná praktická zkušenost na minimálně 1 zakázce, jejímž předmětem byla instalace fotovoltaické elektrárny s vyvedením elektrického výkonu do VN nad 1000 kWp., </w:t>
            </w:r>
          </w:p>
          <w:p w14:paraId="50350B8F" w14:textId="0188D2AB" w:rsidR="00D40493" w:rsidRDefault="00D40493">
            <w:pPr>
              <w:pStyle w:val="Odstavecseseznamem"/>
              <w:widowControl w:val="0"/>
              <w:numPr>
                <w:ilvl w:val="0"/>
                <w:numId w:val="27"/>
              </w:numPr>
              <w:spacing w:before="0" w:line="276" w:lineRule="auto"/>
              <w:rPr>
                <w:rFonts w:cs="Arial"/>
              </w:rPr>
            </w:pPr>
            <w:r>
              <w:rPr>
                <w:rFonts w:cs="Arial"/>
              </w:rPr>
              <w:t>prokazatelná praktická zkušenost na minimálně 1 í zakázce, jejímž předmětem byla instalace pozemní fotovoltaické elektrárny</w:t>
            </w:r>
          </w:p>
          <w:p w14:paraId="1E093D15" w14:textId="77777777" w:rsidR="00D40493" w:rsidRDefault="00D40493">
            <w:pPr>
              <w:pStyle w:val="Odstavecseseznamem"/>
              <w:widowControl w:val="0"/>
              <w:rPr>
                <w:rFonts w:cs="Arial"/>
              </w:rPr>
            </w:pPr>
            <w:r>
              <w:rPr>
                <w:rFonts w:cs="Arial"/>
              </w:rPr>
              <w:t xml:space="preserve">(reference lze kumulovat, účastník </w:t>
            </w:r>
            <w:proofErr w:type="gramStart"/>
            <w:r>
              <w:rPr>
                <w:rFonts w:cs="Arial"/>
              </w:rPr>
              <w:t>předloží</w:t>
            </w:r>
            <w:proofErr w:type="gramEnd"/>
            <w:r>
              <w:rPr>
                <w:rFonts w:cs="Arial"/>
              </w:rPr>
              <w:t xml:space="preserve"> minimálně jednu pracovní zkušenost)</w:t>
            </w:r>
          </w:p>
        </w:tc>
      </w:tr>
      <w:tr w:rsidR="00D40493" w14:paraId="42C59252" w14:textId="77777777" w:rsidTr="4A6B462D">
        <w:tc>
          <w:tcPr>
            <w:tcW w:w="295" w:type="pct"/>
            <w:tcBorders>
              <w:top w:val="single" w:sz="4" w:space="0" w:color="auto"/>
              <w:left w:val="single" w:sz="4" w:space="0" w:color="auto"/>
              <w:bottom w:val="single" w:sz="4" w:space="0" w:color="auto"/>
              <w:right w:val="single" w:sz="4" w:space="0" w:color="auto"/>
            </w:tcBorders>
            <w:vAlign w:val="center"/>
            <w:hideMark/>
          </w:tcPr>
          <w:p w14:paraId="379431FA" w14:textId="77777777" w:rsidR="00D40493" w:rsidRDefault="00D40493">
            <w:pPr>
              <w:pStyle w:val="Textkomente"/>
              <w:spacing w:line="276" w:lineRule="auto"/>
              <w:rPr>
                <w:rFonts w:ascii="Arial Narrow" w:hAnsi="Arial Narrow"/>
                <w:sz w:val="21"/>
                <w:szCs w:val="21"/>
              </w:rPr>
            </w:pPr>
            <w:r>
              <w:rPr>
                <w:rFonts w:ascii="Arial Narrow" w:hAnsi="Arial Narrow"/>
                <w:sz w:val="21"/>
                <w:szCs w:val="21"/>
              </w:rPr>
              <w:t>2.</w:t>
            </w:r>
          </w:p>
        </w:tc>
        <w:tc>
          <w:tcPr>
            <w:tcW w:w="4705" w:type="pct"/>
            <w:tcBorders>
              <w:top w:val="single" w:sz="4" w:space="0" w:color="auto"/>
              <w:left w:val="single" w:sz="4" w:space="0" w:color="auto"/>
              <w:bottom w:val="single" w:sz="4" w:space="0" w:color="auto"/>
              <w:right w:val="single" w:sz="4" w:space="0" w:color="auto"/>
            </w:tcBorders>
            <w:hideMark/>
          </w:tcPr>
          <w:p w14:paraId="4B4E175D" w14:textId="77777777" w:rsidR="00D40493" w:rsidRDefault="00D40493">
            <w:pPr>
              <w:pStyle w:val="Textkomente"/>
              <w:spacing w:line="276" w:lineRule="auto"/>
              <w:rPr>
                <w:rFonts w:cs="Arial"/>
              </w:rPr>
            </w:pPr>
            <w:r>
              <w:rPr>
                <w:rFonts w:cs="Arial"/>
              </w:rPr>
              <w:t xml:space="preserve">Minimálně 2 osoby na pozici techniků splňující následující požadavky: </w:t>
            </w:r>
          </w:p>
          <w:p w14:paraId="0DE338EF" w14:textId="77777777" w:rsidR="00D40493" w:rsidRDefault="00D40493" w:rsidP="00FC2A68">
            <w:pPr>
              <w:pStyle w:val="Odstavecseseznamem"/>
              <w:widowControl w:val="0"/>
              <w:numPr>
                <w:ilvl w:val="0"/>
                <w:numId w:val="27"/>
              </w:numPr>
              <w:spacing w:before="0" w:line="276" w:lineRule="auto"/>
              <w:rPr>
                <w:rFonts w:cs="Arial"/>
              </w:rPr>
            </w:pPr>
            <w:r>
              <w:rPr>
                <w:rFonts w:cs="Arial"/>
              </w:rPr>
              <w:t>ukončené minimálně středoškolské vzdělání;</w:t>
            </w:r>
          </w:p>
          <w:p w14:paraId="610BDCBF" w14:textId="77777777" w:rsidR="00D40493" w:rsidRDefault="00D40493">
            <w:pPr>
              <w:pStyle w:val="Odstavecseseznamem"/>
              <w:widowControl w:val="0"/>
              <w:numPr>
                <w:ilvl w:val="0"/>
                <w:numId w:val="27"/>
              </w:numPr>
              <w:spacing w:before="0" w:line="276" w:lineRule="auto"/>
              <w:rPr>
                <w:rFonts w:cs="Arial"/>
              </w:rPr>
            </w:pPr>
            <w:r>
              <w:rPr>
                <w:rFonts w:cs="Arial"/>
              </w:rPr>
              <w:t>odborná způsobilost v elektrotechnice dle zákona 250/2021 Sb. / nařízení vlády 194/2022 Sb. o požadavcích na odbornou způsobilost k výkonu činnosti na elektrických zařízeních a na odbornou způsobilost v elektrotechnice, a to § 6 – elektrotechnik (odbornost lze prokázat i v rozsahu zrušené vyhlášky č. 50/1978 Sb., o odborné způsobilosti v elektrotechnice, ve znění pozdějších předpisů).</w:t>
            </w:r>
          </w:p>
          <w:p w14:paraId="1F2086DF" w14:textId="77777777" w:rsidR="00D40493" w:rsidRDefault="00D40493">
            <w:pPr>
              <w:pStyle w:val="Odstavecseseznamem"/>
              <w:widowControl w:val="0"/>
              <w:numPr>
                <w:ilvl w:val="0"/>
                <w:numId w:val="27"/>
              </w:numPr>
              <w:spacing w:before="0" w:line="276" w:lineRule="auto"/>
              <w:rPr>
                <w:rFonts w:cs="Arial"/>
              </w:rPr>
            </w:pPr>
            <w:r>
              <w:rPr>
                <w:rFonts w:cs="Arial"/>
              </w:rPr>
              <w:t>minimálně 2 roky prokázané praxe v oblasti realizace fotovoltaických elektráren;</w:t>
            </w:r>
          </w:p>
          <w:p w14:paraId="3DE2D9AD" w14:textId="790689AA" w:rsidR="00D40493" w:rsidRDefault="00D40493" w:rsidP="00FC2A68">
            <w:pPr>
              <w:pStyle w:val="Odstavecseseznamem"/>
              <w:widowControl w:val="0"/>
              <w:numPr>
                <w:ilvl w:val="0"/>
                <w:numId w:val="27"/>
              </w:numPr>
              <w:spacing w:before="0" w:line="276" w:lineRule="auto"/>
              <w:rPr>
                <w:rFonts w:cs="Arial"/>
              </w:rPr>
            </w:pPr>
            <w:r>
              <w:rPr>
                <w:rFonts w:cs="Arial"/>
              </w:rPr>
              <w:t>prokazatelná praktická zkušenost na 3 zakázkách, jejichž předmětem byla instalace fotovoltaické elektrárny</w:t>
            </w:r>
          </w:p>
        </w:tc>
      </w:tr>
      <w:tr w:rsidR="00D40493" w14:paraId="7B779CB0" w14:textId="77777777" w:rsidTr="4A6B462D">
        <w:tc>
          <w:tcPr>
            <w:tcW w:w="295" w:type="pct"/>
            <w:tcBorders>
              <w:top w:val="single" w:sz="4" w:space="0" w:color="auto"/>
              <w:left w:val="single" w:sz="4" w:space="0" w:color="auto"/>
              <w:bottom w:val="single" w:sz="4" w:space="0" w:color="auto"/>
              <w:right w:val="single" w:sz="4" w:space="0" w:color="auto"/>
            </w:tcBorders>
            <w:vAlign w:val="center"/>
            <w:hideMark/>
          </w:tcPr>
          <w:p w14:paraId="308B30C7" w14:textId="77777777" w:rsidR="00D40493" w:rsidRDefault="00D40493">
            <w:pPr>
              <w:pStyle w:val="Textkomente"/>
              <w:spacing w:line="276" w:lineRule="auto"/>
              <w:rPr>
                <w:rFonts w:ascii="Arial Narrow" w:hAnsi="Arial Narrow"/>
                <w:sz w:val="21"/>
                <w:szCs w:val="21"/>
              </w:rPr>
            </w:pPr>
            <w:r>
              <w:rPr>
                <w:rFonts w:ascii="Arial Narrow" w:hAnsi="Arial Narrow"/>
                <w:sz w:val="21"/>
                <w:szCs w:val="21"/>
              </w:rPr>
              <w:t>3.</w:t>
            </w:r>
          </w:p>
        </w:tc>
        <w:tc>
          <w:tcPr>
            <w:tcW w:w="4705" w:type="pct"/>
            <w:tcBorders>
              <w:top w:val="single" w:sz="4" w:space="0" w:color="auto"/>
              <w:left w:val="single" w:sz="4" w:space="0" w:color="auto"/>
              <w:bottom w:val="single" w:sz="4" w:space="0" w:color="auto"/>
              <w:right w:val="single" w:sz="4" w:space="0" w:color="auto"/>
            </w:tcBorders>
            <w:hideMark/>
          </w:tcPr>
          <w:p w14:paraId="66DB05BA" w14:textId="77777777" w:rsidR="00D40493" w:rsidRDefault="00D40493">
            <w:pPr>
              <w:pStyle w:val="Textkomente"/>
              <w:spacing w:line="276" w:lineRule="auto"/>
              <w:rPr>
                <w:rFonts w:cs="Arial"/>
              </w:rPr>
            </w:pPr>
            <w:r>
              <w:rPr>
                <w:rFonts w:cs="Arial"/>
              </w:rPr>
              <w:t>Z toho minimálně 1 osoba realizačního týmu musí disponovat kvalifikací 26-014-H – elektromontér fotovoltaických systémů</w:t>
            </w:r>
          </w:p>
        </w:tc>
      </w:tr>
    </w:tbl>
    <w:p w14:paraId="0356DADD" w14:textId="77777777" w:rsidR="00D40493" w:rsidRDefault="00D40493" w:rsidP="00D40493">
      <w:pPr>
        <w:pStyle w:val="02-ODST-2"/>
        <w:numPr>
          <w:ilvl w:val="0"/>
          <w:numId w:val="0"/>
        </w:numPr>
        <w:ind w:left="567"/>
      </w:pPr>
    </w:p>
    <w:p w14:paraId="02B81A03" w14:textId="19FC690D" w:rsidR="003E08CA" w:rsidRPr="00D40493" w:rsidRDefault="003E08CA" w:rsidP="003E08CA">
      <w:pPr>
        <w:pStyle w:val="02-ODST-2"/>
        <w:ind w:left="567"/>
        <w:rPr>
          <w:b/>
          <w:bCs/>
        </w:rPr>
      </w:pPr>
      <w:r w:rsidRPr="00D40493">
        <w:rPr>
          <w:b/>
          <w:bCs/>
        </w:rPr>
        <w:t>Společná ustanovení ke kvalifikaci</w:t>
      </w:r>
    </w:p>
    <w:p w14:paraId="6BCA8814" w14:textId="77777777" w:rsidR="003E08CA" w:rsidRPr="0018056C" w:rsidRDefault="003E08CA" w:rsidP="003E08CA">
      <w:pPr>
        <w:numPr>
          <w:ilvl w:val="2"/>
          <w:numId w:val="3"/>
        </w:numPr>
        <w:tabs>
          <w:tab w:val="left" w:pos="1134"/>
        </w:tabs>
      </w:pPr>
      <w:r>
        <w:t>Prokazování kvalifikace získané v zahraničí dle § 81 zákona</w:t>
      </w:r>
    </w:p>
    <w:p w14:paraId="53D360CD" w14:textId="77777777" w:rsidR="003E08CA" w:rsidRPr="0018056C" w:rsidRDefault="003E08CA" w:rsidP="003E08CA">
      <w:r w:rsidRPr="0018056C">
        <w:t>V případě, že byla kvalifikace získána v zahraničí, prokazuje se doklady vydanými podle právního řádu země, ve které byla získána, a to v rozsahu požadovaném zadavatelem.</w:t>
      </w:r>
    </w:p>
    <w:p w14:paraId="1CFB32E7" w14:textId="77777777" w:rsidR="00D40493" w:rsidRDefault="003E08CA" w:rsidP="00D40493">
      <w:pPr>
        <w:spacing w:line="276" w:lineRule="auto"/>
      </w:pPr>
      <w:r w:rsidRPr="0018056C">
        <w:t>V případě, že se podle příslušného právního řádu požadovaný doklad nevydává, může jej dodavatel nahradit předložením čestného prohlášení.</w:t>
      </w:r>
    </w:p>
    <w:p w14:paraId="16289EA6" w14:textId="6BDC8DAD" w:rsidR="00D40493" w:rsidRDefault="00D40493" w:rsidP="00D40493">
      <w:pPr>
        <w:spacing w:line="276" w:lineRule="auto"/>
      </w:pPr>
      <w:r>
        <w:t xml:space="preserve">Pokud zákon nebo zadavatel vyžaduje předložení dokladu podle právního řádu České republiky, může dodavatel předložit obdobný doklad podle právního řádu státu, ve kterém se tento doklad vydává; tento doklad se předkládá s překladem do českého jazyka. </w:t>
      </w:r>
    </w:p>
    <w:p w14:paraId="2F5B1162" w14:textId="77777777" w:rsidR="00D40493" w:rsidRDefault="00D40493" w:rsidP="00D40493">
      <w:pPr>
        <w:spacing w:line="276" w:lineRule="auto"/>
      </w:pPr>
      <w:r>
        <w:lastRenderedPageBreak/>
        <w:t>Výpis z evidence Rejstříku trestů v ČR vydává Rejstřík trestů. Potvrzení pro daňové nedoplatky zahraničních dodavatelů v ČR vydává Finanční úřad pro Prahu 1 a potvrzení pro nedoplatky zahraničních dodavatelů v ČR na pojistném, na penále na sociální zabezpečení a příspěvku na státní politiku zaměstnanosti vydává Pražská správa sociálního zabezpečení.</w:t>
      </w:r>
    </w:p>
    <w:p w14:paraId="63D192B1" w14:textId="77777777" w:rsidR="00197DC9" w:rsidRDefault="00197DC9" w:rsidP="00D40493">
      <w:pPr>
        <w:spacing w:line="276" w:lineRule="auto"/>
      </w:pPr>
    </w:p>
    <w:p w14:paraId="6F357ADA" w14:textId="53B6B697" w:rsidR="003E08CA" w:rsidRPr="0018056C" w:rsidRDefault="003E08CA" w:rsidP="003E08CA"/>
    <w:p w14:paraId="71B6E9FD" w14:textId="77777777" w:rsidR="003E08CA" w:rsidRPr="0018056C" w:rsidRDefault="003E08CA" w:rsidP="003E08CA">
      <w:pPr>
        <w:numPr>
          <w:ilvl w:val="2"/>
          <w:numId w:val="3"/>
        </w:numPr>
        <w:tabs>
          <w:tab w:val="left" w:pos="1134"/>
        </w:tabs>
      </w:pPr>
      <w:r>
        <w:t>Kvalifikace v případě společné účasti dodavatelů dle § 82 zákona</w:t>
      </w:r>
    </w:p>
    <w:p w14:paraId="113B853A" w14:textId="77777777" w:rsidR="003E08CA" w:rsidRPr="0018056C" w:rsidRDefault="003E08CA" w:rsidP="003E08CA">
      <w:r w:rsidRPr="0018056C">
        <w:t>V případě společné účasti dodavatelů prokazuje základní způsobilost a profesní způsobilost podle § 77 odst. 1 každý dodavatel samostatně.</w:t>
      </w:r>
    </w:p>
    <w:p w14:paraId="3372AE5B" w14:textId="77777777" w:rsidR="003E08CA" w:rsidRPr="0018056C" w:rsidRDefault="003E08CA" w:rsidP="003E08CA">
      <w:pPr>
        <w:numPr>
          <w:ilvl w:val="2"/>
          <w:numId w:val="3"/>
        </w:numPr>
        <w:tabs>
          <w:tab w:val="left" w:pos="1134"/>
        </w:tabs>
      </w:pPr>
      <w:r>
        <w:t>Prokázání kvalifikace prostřednictvím jiných osob dle § 83 zákona</w:t>
      </w:r>
    </w:p>
    <w:p w14:paraId="519799F2" w14:textId="77777777" w:rsidR="003E08CA" w:rsidRDefault="003E08CA" w:rsidP="003E08CA">
      <w:r w:rsidRPr="01D596BD">
        <w:t>V případě, že dodavatel není schopen prokázat, je oprávněn ji prokázat prostřednictvím jiných osob. Dodavatel může prokázat určitou část technické kvalifikace nebo profesní způsobilosti s výjimkou kritéria podle § 77 odst. 1 požadované zadavatelem prostřednictvím jiných osob. Dodavatel je v takovém případě povinen zadavateli předložit</w:t>
      </w:r>
      <w:r>
        <w:tab/>
      </w:r>
    </w:p>
    <w:p w14:paraId="3FF9BE4B" w14:textId="77777777" w:rsidR="003E08CA" w:rsidRPr="0018056C" w:rsidRDefault="003E08CA">
      <w:pPr>
        <w:numPr>
          <w:ilvl w:val="0"/>
          <w:numId w:val="13"/>
        </w:numPr>
      </w:pPr>
      <w:r w:rsidRPr="0018056C">
        <w:t>doklady prokazující splnění profesní způsobilosti podle § 77 odst. 1 jinou osobou,</w:t>
      </w:r>
    </w:p>
    <w:p w14:paraId="6B0613DE" w14:textId="77777777" w:rsidR="003E08CA" w:rsidRPr="0018056C" w:rsidRDefault="003E08CA">
      <w:pPr>
        <w:numPr>
          <w:ilvl w:val="0"/>
          <w:numId w:val="13"/>
        </w:numPr>
      </w:pPr>
      <w:r w:rsidRPr="0018056C">
        <w:t>doklady prokazující splnění chybějící části kvalifikace prostřednictvím jiné osoby,</w:t>
      </w:r>
    </w:p>
    <w:p w14:paraId="63351692" w14:textId="77777777" w:rsidR="003E08CA" w:rsidRPr="0018056C" w:rsidRDefault="003E08CA">
      <w:pPr>
        <w:numPr>
          <w:ilvl w:val="0"/>
          <w:numId w:val="13"/>
        </w:numPr>
      </w:pPr>
      <w:r w:rsidRPr="0018056C">
        <w:t>doklady o splnění základní způsobilosti podle § 74 jinou osobou a</w:t>
      </w:r>
      <w:r w:rsidRPr="0018056C">
        <w:tab/>
      </w:r>
    </w:p>
    <w:p w14:paraId="44970171" w14:textId="77777777" w:rsidR="00D40493" w:rsidRDefault="00D40493">
      <w:pPr>
        <w:pStyle w:val="06-PSM"/>
        <w:numPr>
          <w:ilvl w:val="0"/>
          <w:numId w:val="28"/>
        </w:numPr>
        <w:tabs>
          <w:tab w:val="left" w:pos="708"/>
        </w:tabs>
        <w:spacing w:before="60"/>
      </w:pPr>
      <w:bookmarkStart w:id="27" w:name="_Hlk141968580"/>
      <w:r>
        <w:t>smlouvu nebo jinou osobou podepsané potvrzení o její existenci, jejímž obsahem je závazek jiné osoby k poskytnutí plnění určeného k plnění veřejné zakázky</w:t>
      </w:r>
      <w:bookmarkEnd w:id="27"/>
      <w:r>
        <w:t xml:space="preserve"> </w:t>
      </w:r>
      <w:bookmarkStart w:id="28" w:name="_Hlk141968601"/>
      <w:r>
        <w:t>nebo k poskytnutí věcí nebo práv, s nimiž bude dodavatel oprávněn disponovat při plnění veřejné zakázky, a to alespoň v rozsahu, v jakém jiná osoba prokázala kvalifikaci za dodavatele.</w:t>
      </w:r>
      <w:bookmarkEnd w:id="28"/>
    </w:p>
    <w:p w14:paraId="1F7F53F6" w14:textId="77777777" w:rsidR="003E08CA" w:rsidRDefault="003E08CA" w:rsidP="003E08CA"/>
    <w:p w14:paraId="46476DE0" w14:textId="77777777" w:rsidR="00D40493" w:rsidRDefault="00D40493" w:rsidP="00D40493">
      <w:bookmarkStart w:id="29" w:name="_Hlk141968644"/>
      <w:r>
        <w:t>Prokazuje-li dodavatel prostřednictvím jiné osoby kvalifikaci a předkládá doklady podle § 79 odst. 2 písm. a), b) nebo d) zákona vztahující se k takové osobě, musí ze smlouvy nebo potvrzení o její existenci podle odstavce písm. d) výše vyplývat závazek, že jiná osoba bude vykonávat dodávky, ke kterým se prokazované kritérium kvalifikace vztahuje.</w:t>
      </w:r>
    </w:p>
    <w:p w14:paraId="3D4EFEBF" w14:textId="77777777" w:rsidR="00D40493" w:rsidRDefault="00D40493" w:rsidP="00D40493">
      <w:r>
        <w:t>Má se za to, že požadavek podle písm. d) výše je splněn, pokud z obsahu smlouvy nebo potvrzení o její existenci podle písm. d) výše vyplývá závazek jiné osoby plnit veřejnou zakázku společně a nerozdílně s dodavatelem; to neplatí, pokud smlouva nebo potvrzení o její existenci podle písm. d) výše musí splňovat požadavky podle předchozího odstavce.</w:t>
      </w:r>
      <w:bookmarkEnd w:id="29"/>
    </w:p>
    <w:p w14:paraId="1A8FAD19" w14:textId="77777777" w:rsidR="00D40493" w:rsidRDefault="00D40493" w:rsidP="00D40493">
      <w:r>
        <w:t>Osoby, jejichž prostřednictvím dodavatel prokazuje kvalifikaci ve veřejné zakázce, je dodavatel povinen využívat při plnění dle smlouvy uzavřené s dodavatelem jakožto vybraným dodavatelem, a to po celou dobu jejího trvání a lze je vyměnit pouze s předchozím písemným souhlasem zadavatele, který může být dán výlučně za předpokladu, že tyto osoby budou nahrazeny osobami splňujícími kvalifikaci požadovanou ve veřejné zakázce. Zadavatel bezdůvodně neodmítne udělení souhlasu. Dodavatel je povinen poskytnout součinnost k tomu, aby byl zadavatel schopen identifikovat osoby poskytující plnění na jeho straně.</w:t>
      </w:r>
    </w:p>
    <w:p w14:paraId="047F3516" w14:textId="07152E33" w:rsidR="003E08CA" w:rsidRDefault="003E08CA" w:rsidP="003E08CA">
      <w:pPr>
        <w:ind w:left="993"/>
        <w:rPr>
          <w:rFonts w:cs="Arial"/>
        </w:rPr>
      </w:pPr>
    </w:p>
    <w:p w14:paraId="1F2443C4" w14:textId="77777777" w:rsidR="003E08CA" w:rsidRPr="00920D17" w:rsidRDefault="003E08CA" w:rsidP="00920D17">
      <w:pPr>
        <w:pStyle w:val="05-ODST-3"/>
      </w:pPr>
      <w:r w:rsidRPr="00920D17">
        <w:t>Společné prokazování kvalifikace dle § 84 zákona</w:t>
      </w:r>
    </w:p>
    <w:p w14:paraId="4D488793" w14:textId="77777777" w:rsidR="003E08CA" w:rsidRPr="0018056C" w:rsidRDefault="003E08CA" w:rsidP="003E08CA">
      <w:r w:rsidRPr="0018056C">
        <w:t>Zadavatel si nevyhrazuje žádné bližší podmínky k prokazování kvalifikace společně více dodavatele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14:paraId="7285F647" w14:textId="77777777" w:rsidR="003E08CA" w:rsidRPr="003D4897" w:rsidRDefault="003E08CA" w:rsidP="003E08CA">
      <w:pPr>
        <w:ind w:left="1418" w:hanging="850"/>
        <w:rPr>
          <w:rFonts w:cs="Arial"/>
        </w:rPr>
      </w:pPr>
    </w:p>
    <w:p w14:paraId="184606DE" w14:textId="77777777" w:rsidR="003E08CA" w:rsidRPr="00920D17" w:rsidRDefault="003E08CA" w:rsidP="00920D17">
      <w:pPr>
        <w:pStyle w:val="05-ODST-3"/>
      </w:pPr>
      <w:r w:rsidRPr="00920D17">
        <w:t>Forma předložení dokladů prokazujících splnění kvalifikace včetně jejich staří dle § 45 a § 86 zákona</w:t>
      </w:r>
    </w:p>
    <w:p w14:paraId="4E99F627" w14:textId="77777777" w:rsidR="002D3E98" w:rsidRDefault="002D3E98" w:rsidP="002D3E98">
      <w:pPr>
        <w:rPr>
          <w:rFonts w:cs="Arial"/>
        </w:rPr>
      </w:pPr>
      <w:r>
        <w:rPr>
          <w:rFonts w:cs="Arial"/>
        </w:rPr>
        <w:t xml:space="preserve">Dodavatel dokládá splnění zadavatelem požadované kvalifikace předložením dokladů vyplývajících ze zadávací dokumentace. </w:t>
      </w:r>
    </w:p>
    <w:p w14:paraId="03852285" w14:textId="77777777" w:rsidR="002D3E98" w:rsidRDefault="002D3E98" w:rsidP="002D3E98">
      <w:pPr>
        <w:spacing w:after="120"/>
        <w:rPr>
          <w:rFonts w:cs="Arial"/>
        </w:rPr>
      </w:pPr>
      <w:r>
        <w:rPr>
          <w:rFonts w:cs="Arial"/>
        </w:rPr>
        <w:lastRenderedPageBreak/>
        <w:t xml:space="preserve">Nestanoví-li zákon či zadavatel v zadávací dokumentaci jinak, předkládá dodavatel kopie dokladů. </w:t>
      </w:r>
      <w:bookmarkStart w:id="30" w:name="_Hlk142037926"/>
      <w:r w:rsidRPr="00332ED7">
        <w:rPr>
          <w:rFonts w:cs="Arial"/>
          <w:b/>
          <w:bCs/>
          <w:u w:val="single"/>
        </w:rPr>
        <w:t>Zadavatel v souladu s § 86 odst. 2 zákona vylučuje možnost nahradit předložení požadovaných dokladů ke kvalifikaci písemným čestným prohlášením</w:t>
      </w:r>
      <w:r>
        <w:rPr>
          <w:rFonts w:cs="Arial"/>
        </w:rPr>
        <w:t xml:space="preserve"> (s výjimkou kvalifikačních požadavků, u kterých je způsob prokazování kvalifikace prostřednictvím čestného prohlášení stanoven přímo zákonem)</w:t>
      </w:r>
      <w:bookmarkEnd w:id="30"/>
      <w:r>
        <w:rPr>
          <w:rFonts w:cs="Arial"/>
        </w:rPr>
        <w:t>. Doklady prokazující základní způsobilost podle § 74 zákona musí prokazovat splnění požadovaného kritéria způsobilosti nejpozději v době 3 měsíců přede dnem zahájení zadávacího řízení v souladu s ustanovením § 86 odst. 3 zákona.</w:t>
      </w:r>
    </w:p>
    <w:p w14:paraId="2589EE75" w14:textId="77777777" w:rsidR="002D3E98" w:rsidRDefault="002D3E98" w:rsidP="002D3E98">
      <w:pPr>
        <w:rPr>
          <w:rFonts w:cs="Arial"/>
        </w:rPr>
      </w:pPr>
      <w:bookmarkStart w:id="31" w:name="_Hlk142042226"/>
      <w:r>
        <w:rPr>
          <w:rFonts w:cs="Arial"/>
        </w:rPr>
        <w:t>V případě, že dodavatel předkládá obdobné doklady podle právního řádu státu, ve kterém se takový doklad vydává v jiném jazyce, než který zadavatel určil pro podání nabídky, se předkládá s překladem do zadavatelem určeného jazyka. Má-li zadavatel pochybnosti o správnosti překladu, může si vyžádat předložení úředně ověřeného překladu dokladu tlumočníkem zapsaným do seznamu znalců a tlumočníků. Doklad v českém nebo slovenském jazyce a doklad o vzdělání v latinském jazyce se předkládají bez překladu; zadavatel může povinnost předložit překlad prominout i u jiných dokladů. Pokud se podle příslušného právního řádu požadovaný doklad nevydává, může být nahrazen písemným čestným prohlášením</w:t>
      </w:r>
      <w:bookmarkEnd w:id="31"/>
      <w:r>
        <w:rPr>
          <w:rFonts w:cs="Arial"/>
        </w:rPr>
        <w:t>.</w:t>
      </w:r>
    </w:p>
    <w:p w14:paraId="378DC370" w14:textId="77777777" w:rsidR="002D3E98" w:rsidRDefault="002D3E98" w:rsidP="002D3E98">
      <w:pPr>
        <w:rPr>
          <w:rFonts w:cs="Arial"/>
        </w:rPr>
      </w:pPr>
      <w:r>
        <w:rPr>
          <w:rFonts w:cs="Arial"/>
        </w:rPr>
        <w:t>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neomezený dálkový přístup.</w:t>
      </w:r>
    </w:p>
    <w:p w14:paraId="548F7DB9" w14:textId="77777777" w:rsidR="002D3E98" w:rsidRDefault="002D3E98" w:rsidP="002D3E98">
      <w:pPr>
        <w:rPr>
          <w:rFonts w:cs="Arial"/>
        </w:rPr>
      </w:pPr>
      <w:r>
        <w:rPr>
          <w:rFonts w:cs="Arial"/>
        </w:rPr>
        <w:t xml:space="preserve">Dodavatel rovněž může v souladu se zákonem vždy nahradit požadované doklady předložením jednotného evropského osvědčení pro veřejné zakázky. </w:t>
      </w:r>
    </w:p>
    <w:p w14:paraId="1FD6FA7A" w14:textId="77777777" w:rsidR="002D3E98" w:rsidRDefault="002D3E98" w:rsidP="002D3E98">
      <w:pPr>
        <w:rPr>
          <w:rFonts w:cs="Arial"/>
        </w:rPr>
      </w:pPr>
      <w:r>
        <w:rPr>
          <w:rFonts w:cs="Arial"/>
        </w:rPr>
        <w:t>Veškeré informace o kvalifikaci včetně zadavatelem požadovaných dokladů musí být předloženy zadavateli nejpozději současně s nabídkou.</w:t>
      </w:r>
    </w:p>
    <w:p w14:paraId="1553CCC0" w14:textId="77777777" w:rsidR="002D3E98" w:rsidRDefault="002D3E98" w:rsidP="002D3E98">
      <w:pPr>
        <w:rPr>
          <w:rFonts w:cs="Arial"/>
        </w:rPr>
      </w:pPr>
      <w:r>
        <w:rPr>
          <w:rFonts w:cs="Arial"/>
        </w:rPr>
        <w:t>V případech, kdy zadavatel v rámci prokázání kvalifikace požaduje předložení čestného prohlášení, musí takové prohlášení obsahovat zadavatelem požadované údaje a musí být současně podepsáno osobou oprávněnou jednat za dodavatele. Pokud za dodavatele jedná zmocněnec na základě plné moci, musí být v nabídce předložena plná moc v originále nebo v úředně ověřené kopii.</w:t>
      </w:r>
    </w:p>
    <w:p w14:paraId="13CCF14C" w14:textId="77777777" w:rsidR="003E08CA" w:rsidRPr="003D4897" w:rsidRDefault="003E08CA" w:rsidP="003E08CA">
      <w:pPr>
        <w:pStyle w:val="05-ODST-3"/>
        <w:numPr>
          <w:ilvl w:val="0"/>
          <w:numId w:val="0"/>
        </w:numPr>
        <w:tabs>
          <w:tab w:val="clear" w:pos="1134"/>
        </w:tabs>
        <w:ind w:left="993"/>
      </w:pPr>
    </w:p>
    <w:p w14:paraId="38519A32" w14:textId="77777777" w:rsidR="003E08CA" w:rsidRPr="00920D17" w:rsidRDefault="003E08CA" w:rsidP="00920D17">
      <w:pPr>
        <w:pStyle w:val="05-ODST-3"/>
      </w:pPr>
      <w:r w:rsidRPr="00920D17">
        <w:t>Jednotné evropské osvědčení pro veřejné zakázky dle § 87 zákona</w:t>
      </w:r>
    </w:p>
    <w:p w14:paraId="2D9542BD" w14:textId="77777777" w:rsidR="003E08CA" w:rsidRDefault="003E08CA" w:rsidP="003E08CA">
      <w:pPr>
        <w:rPr>
          <w:rFonts w:cs="Arial"/>
        </w:rPr>
      </w:pPr>
      <w:r w:rsidRPr="003F7A58">
        <w:rPr>
          <w:rFonts w:cs="Arial"/>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3F7A58">
        <w:rPr>
          <w:rFonts w:cs="Arial"/>
        </w:rPr>
        <w:t>Certis</w:t>
      </w:r>
      <w:proofErr w:type="spellEnd"/>
      <w:r w:rsidRPr="003F7A58">
        <w:rPr>
          <w:rFonts w:cs="Arial"/>
        </w:rPr>
        <w:t>.</w:t>
      </w:r>
    </w:p>
    <w:p w14:paraId="522E0694" w14:textId="77777777" w:rsidR="003E08CA" w:rsidRPr="00920D17" w:rsidRDefault="003E08CA" w:rsidP="00920D17">
      <w:pPr>
        <w:pStyle w:val="05-ODST-3"/>
      </w:pPr>
      <w:r w:rsidRPr="00920D17">
        <w:t>Prokázání kvalifikace výpisem ze seznamu kvalifikovaných dodavatelů</w:t>
      </w:r>
    </w:p>
    <w:p w14:paraId="4ABF4544" w14:textId="77777777" w:rsidR="003E08CA" w:rsidRPr="003D4897" w:rsidRDefault="003E08CA" w:rsidP="003E08CA">
      <w:pPr>
        <w:rPr>
          <w:rFonts w:cs="Arial"/>
        </w:rPr>
      </w:pPr>
      <w:proofErr w:type="gramStart"/>
      <w:r w:rsidRPr="007F0E79">
        <w:rPr>
          <w:rFonts w:cs="Arial"/>
        </w:rPr>
        <w:t>Předloží</w:t>
      </w:r>
      <w:proofErr w:type="gramEnd"/>
      <w:r w:rsidRPr="007F0E79">
        <w:rPr>
          <w:rFonts w:cs="Arial"/>
        </w:rPr>
        <w:t xml:space="preserve">-li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14:paraId="26D111F4" w14:textId="77777777" w:rsidR="003E08CA" w:rsidRDefault="003E08CA" w:rsidP="003E08CA">
      <w:pPr>
        <w:rPr>
          <w:rFonts w:cs="Arial"/>
        </w:rPr>
      </w:pPr>
      <w:r w:rsidRPr="003D4897">
        <w:rPr>
          <w:rFonts w:cs="Arial"/>
        </w:rPr>
        <w:t>Výpis ze seznamu kvalifikovaných dodavatelů nesmí být k poslednímu dni, ke kterému má být prokázáno splnění základní a profesní způsobilosti dodavatelem, starší než 3 měsíce.</w:t>
      </w:r>
    </w:p>
    <w:p w14:paraId="3DAA85B9" w14:textId="77777777" w:rsidR="003E08CA" w:rsidRPr="00920D17" w:rsidRDefault="003E08CA" w:rsidP="00920D17">
      <w:pPr>
        <w:pStyle w:val="05-ODST-3"/>
      </w:pPr>
      <w:r w:rsidRPr="00920D17">
        <w:t>Prokázání kvalifikace certifikátem ze systému certifikovaných dodavatelů</w:t>
      </w:r>
    </w:p>
    <w:p w14:paraId="51D8DA01" w14:textId="77777777" w:rsidR="003E08CA" w:rsidRDefault="003E08CA" w:rsidP="003E08CA">
      <w:pPr>
        <w:rPr>
          <w:rFonts w:cs="Arial"/>
        </w:rPr>
      </w:pPr>
      <w:proofErr w:type="gramStart"/>
      <w:r w:rsidRPr="00BE256A">
        <w:rPr>
          <w:rFonts w:cs="Arial"/>
        </w:rPr>
        <w:t>Předloží</w:t>
      </w:r>
      <w:proofErr w:type="gramEnd"/>
      <w:r w:rsidRPr="00BE256A">
        <w:rPr>
          <w:rFonts w:cs="Arial"/>
        </w:rPr>
        <w:t>-li dodavatel zadavateli platný certifikát vydaný v rámci systému certifikovaných dodavatelů, který obsahuje náležitosti dle zákona, nahrazuje tento certifikát v rozsahu v něm uvedených údajů prokázání splnění kvalifikace dodavatelem.</w:t>
      </w:r>
    </w:p>
    <w:p w14:paraId="0730435D" w14:textId="77777777" w:rsidR="003E08CA" w:rsidRPr="00A9294D" w:rsidRDefault="003E08CA" w:rsidP="00965613">
      <w:pPr>
        <w:pStyle w:val="05-ODST-3"/>
      </w:pPr>
      <w:r w:rsidRPr="00A9294D">
        <w:t>Změny kvalifikace účastníka zadávacího řízení dle § 88 zákona</w:t>
      </w:r>
    </w:p>
    <w:p w14:paraId="601E811A" w14:textId="77777777" w:rsidR="00A746FC" w:rsidRDefault="003E08CA" w:rsidP="00A746FC">
      <w:pPr>
        <w:rPr>
          <w:rFonts w:cs="Arial"/>
        </w:rPr>
      </w:pPr>
      <w:r w:rsidRPr="002D2883">
        <w:rPr>
          <w:rFonts w:cs="Arial"/>
        </w:rPr>
        <w:t>Pokud 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r w:rsidR="00A746FC">
        <w:rPr>
          <w:rFonts w:cs="Arial"/>
        </w:rPr>
        <w:t xml:space="preserve"> Povinnost podle věty první účastníku zadávacího řízení nevzniká, pokud je kvalifikace změněna takovým způsobem, že podmínky kvalifikace jsou nadále splněny, nedošlo k ovlivnění kritérií pro snížení počtu účastníků zadávacího řízení nebo nabídek a nedošlo k ovlivnění kritérií hodnocení nabídek.</w:t>
      </w:r>
    </w:p>
    <w:p w14:paraId="57EC9FDC" w14:textId="77777777" w:rsidR="00CB70FB" w:rsidRDefault="00CB70FB" w:rsidP="00F915FE">
      <w:pPr>
        <w:pStyle w:val="01-L"/>
      </w:pPr>
      <w:r>
        <w:lastRenderedPageBreak/>
        <w:t>Jiné požadavky zadavatele</w:t>
      </w:r>
      <w:r w:rsidR="00FD44AB">
        <w:t>, podmínky vztahující se k </w:t>
      </w:r>
      <w:r w:rsidR="00925521">
        <w:t xml:space="preserve">zadávacímu řízení a k uzavření smlouvy s vybraným dodavatelem </w:t>
      </w:r>
    </w:p>
    <w:p w14:paraId="57EC9FDD" w14:textId="77777777" w:rsidR="00403DBD" w:rsidRPr="00965613" w:rsidRDefault="00403DBD" w:rsidP="00403DBD">
      <w:pPr>
        <w:pStyle w:val="02-ODST-2"/>
        <w:tabs>
          <w:tab w:val="clear" w:pos="1790"/>
          <w:tab w:val="num" w:pos="1080"/>
        </w:tabs>
        <w:ind w:left="567"/>
        <w:rPr>
          <w:b/>
          <w:bCs/>
        </w:rPr>
      </w:pPr>
      <w:r w:rsidRPr="00965613">
        <w:rPr>
          <w:b/>
          <w:bCs/>
        </w:rPr>
        <w:t>Elektronický nástroj E-ZAK</w:t>
      </w:r>
    </w:p>
    <w:p w14:paraId="57EC9FDE" w14:textId="77777777" w:rsidR="00403DBD" w:rsidRPr="00750CBF" w:rsidRDefault="00403DBD" w:rsidP="00403DBD">
      <w:pPr>
        <w:pStyle w:val="02-ODST-2"/>
        <w:numPr>
          <w:ilvl w:val="0"/>
          <w:numId w:val="0"/>
        </w:numPr>
        <w:ind w:left="709"/>
        <w:rPr>
          <w:b/>
        </w:rPr>
      </w:pPr>
      <w:r w:rsidRPr="00750CBF">
        <w:t>a) Veškeré úkony v rámci zadávacího řízení se provádějí elektron</w:t>
      </w:r>
      <w:r>
        <w:t xml:space="preserve">icky prostřednictvím </w:t>
      </w:r>
      <w:r w:rsidRPr="00750CBF">
        <w:t>elektronického nástroje E-ZAK, nestanoví-li zadavatel v zadávacích podmínkách nebo v průběhu zadávacího řízení jinak. Zadavatel dodavatele upozorňuje, že pro plné využití všech možností elektronického nástroje E-ZAK je třeba provést a dokončit tzv. registraci dodavatele.</w:t>
      </w:r>
    </w:p>
    <w:p w14:paraId="57EC9FDF" w14:textId="77777777" w:rsidR="00403DBD" w:rsidRPr="00750CBF" w:rsidRDefault="00403DBD" w:rsidP="00403DBD">
      <w:pPr>
        <w:pStyle w:val="02-ODST-2"/>
        <w:numPr>
          <w:ilvl w:val="0"/>
          <w:numId w:val="0"/>
        </w:numPr>
        <w:ind w:left="709"/>
        <w:rPr>
          <w:b/>
        </w:rPr>
      </w:pPr>
      <w:r w:rsidRPr="00750CBF">
        <w:t>b) Zadavatel dodavatelům doporučuje, aby kontaktní osobu zadavatele požádali o přiřazení k veřejné zakázce nebo aby průběžně sledovali adresu veřejné zakázky.</w:t>
      </w:r>
    </w:p>
    <w:p w14:paraId="57EC9FE0" w14:textId="77777777" w:rsidR="00403DBD" w:rsidRPr="00750CBF" w:rsidRDefault="00403DBD" w:rsidP="00403DBD">
      <w:pPr>
        <w:pStyle w:val="02-ODST-2"/>
        <w:numPr>
          <w:ilvl w:val="0"/>
          <w:numId w:val="0"/>
        </w:numPr>
        <w:ind w:left="709"/>
        <w:rPr>
          <w:b/>
        </w:rPr>
      </w:pPr>
      <w:r w:rsidRPr="00750CBF">
        <w:t>c)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57EC9FE1" w14:textId="77777777" w:rsidR="00403DBD" w:rsidRPr="00750CBF" w:rsidRDefault="00403DBD" w:rsidP="00403DBD">
      <w:pPr>
        <w:pStyle w:val="02-ODST-2"/>
        <w:numPr>
          <w:ilvl w:val="0"/>
          <w:numId w:val="0"/>
        </w:numPr>
        <w:ind w:left="709"/>
        <w:rPr>
          <w:b/>
        </w:rPr>
      </w:pPr>
      <w:r w:rsidRPr="00750CBF">
        <w:t>d) 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57EC9FE2" w14:textId="77777777" w:rsidR="00403DBD" w:rsidRDefault="00403DBD" w:rsidP="00726E26">
      <w:pPr>
        <w:pStyle w:val="02-ODST-2"/>
        <w:numPr>
          <w:ilvl w:val="0"/>
          <w:numId w:val="0"/>
        </w:numPr>
        <w:ind w:left="709"/>
      </w:pPr>
      <w:r w:rsidRPr="00750CBF">
        <w:t xml:space="preserve">e) Podmínky a informace týkající se elektronického nástroje E-ZAK včetně informací o používání elektronického podpisu jsou dostupné na: </w:t>
      </w:r>
      <w:hyperlink r:id="rId18" w:history="1">
        <w:r w:rsidRPr="00F12DF2">
          <w:rPr>
            <w:rStyle w:val="Hypertextovodkaz"/>
          </w:rPr>
          <w:t>https://zakazky.ceproas.cz/</w:t>
        </w:r>
      </w:hyperlink>
    </w:p>
    <w:p w14:paraId="57EC9FE3" w14:textId="77777777" w:rsidR="00403DBD" w:rsidRPr="00403DBD" w:rsidRDefault="00403DBD" w:rsidP="00726E26">
      <w:pPr>
        <w:pStyle w:val="02-ODST-2"/>
        <w:numPr>
          <w:ilvl w:val="0"/>
          <w:numId w:val="0"/>
        </w:numPr>
        <w:ind w:left="709"/>
      </w:pPr>
    </w:p>
    <w:p w14:paraId="57EC9FE4" w14:textId="17A6A814" w:rsidR="00C56479" w:rsidRPr="005162C2" w:rsidRDefault="00C56479" w:rsidP="00965613">
      <w:pPr>
        <w:pStyle w:val="05-ODST-3"/>
      </w:pPr>
      <w:r w:rsidRPr="005162C2">
        <w:t xml:space="preserve">Žádná osoba (dodavatel) se nesmí zúčastnit tohoto zadávacího řízení jako účastník zadávacího řízení více než jednou. </w:t>
      </w:r>
      <w:r w:rsidR="00193273">
        <w:t xml:space="preserve"> </w:t>
      </w:r>
      <w:r w:rsidRPr="005162C2">
        <w:t>Dodavatel, který podal nabídku v zadávacím řízení, nesmí být současně osobou, jehož prostřednictvím jiný dodavatel v tomtéž zadávacím řízení prokazuje kvalifikaci.</w:t>
      </w:r>
    </w:p>
    <w:p w14:paraId="57EC9FE5" w14:textId="77777777" w:rsidR="00C56479" w:rsidRPr="005162C2" w:rsidRDefault="00C56479" w:rsidP="00965613">
      <w:pPr>
        <w:pStyle w:val="05-ODST-3"/>
      </w:pPr>
      <w:r w:rsidRPr="005162C2">
        <w:t>Zadavatel nepřipouští řešení jinou variantou, než je uvedeno v zadávací dokumentaci.</w:t>
      </w:r>
    </w:p>
    <w:p w14:paraId="57EC9FE6" w14:textId="77777777" w:rsidR="00C56479" w:rsidRPr="005162C2" w:rsidRDefault="00C56479" w:rsidP="00965613">
      <w:pPr>
        <w:pStyle w:val="05-ODST-3"/>
      </w:pPr>
      <w:r w:rsidRPr="005162C2">
        <w:t>Náklady účastníků zadávacího řízení spojené s účastí v zadávacím řízení zadavatel nehradí.</w:t>
      </w:r>
    </w:p>
    <w:p w14:paraId="57EC9FE7" w14:textId="77777777" w:rsidR="00C56479" w:rsidRPr="005162C2" w:rsidRDefault="00C56479" w:rsidP="00965613">
      <w:pPr>
        <w:pStyle w:val="05-ODST-3"/>
      </w:pPr>
      <w:r w:rsidRPr="005162C2">
        <w:t>Nabídky nebudou účastníkům zadávacího řízení vráceny a zůstávají majetkem zadavatele, neboť zadavatel je povinen originály nabídek účastníků zadávacího řízení archivovat v souladu a dle platné legislativy.</w:t>
      </w:r>
    </w:p>
    <w:p w14:paraId="57EC9FE8" w14:textId="77777777" w:rsidR="00C56479" w:rsidRPr="005162C2" w:rsidRDefault="00C56479" w:rsidP="00965613">
      <w:pPr>
        <w:pStyle w:val="05-ODST-3"/>
      </w:pPr>
      <w:r w:rsidRPr="005162C2">
        <w:t>Nabídky musí být zadavateli doručeny ve lhůtě pro podání nabídek. Nabídka doručená po lhůtě pro podání nabídek se nepovažuje za podanou a v průběhu zadávacího řízení se k ní nepřihlíží.</w:t>
      </w:r>
    </w:p>
    <w:p w14:paraId="57EC9FE9" w14:textId="77777777" w:rsidR="00C56479" w:rsidRDefault="00C56479" w:rsidP="00965613">
      <w:pPr>
        <w:pStyle w:val="05-ODST-3"/>
      </w:pPr>
      <w:r w:rsidRPr="005162C2">
        <w:t>Zadavatel si nevyhrazuje právo požadovat prokázání kvalifikace u poddodavatelů dodavatele.</w:t>
      </w:r>
    </w:p>
    <w:p w14:paraId="79FAB9EF" w14:textId="77777777" w:rsidR="00965613" w:rsidRDefault="00965613" w:rsidP="00965613">
      <w:pPr>
        <w:pStyle w:val="Odstavec2"/>
        <w:spacing w:before="0" w:after="120"/>
        <w:ind w:left="851"/>
        <w:rPr>
          <w:rFonts w:cs="Arial"/>
        </w:rPr>
      </w:pPr>
    </w:p>
    <w:p w14:paraId="57EC9FEA" w14:textId="14FE471C" w:rsidR="00DE3F63" w:rsidRPr="00965613" w:rsidRDefault="00DE3F63" w:rsidP="00DE3F63">
      <w:pPr>
        <w:pStyle w:val="Odstavec2"/>
        <w:numPr>
          <w:ilvl w:val="1"/>
          <w:numId w:val="3"/>
        </w:numPr>
        <w:tabs>
          <w:tab w:val="clear" w:pos="1790"/>
          <w:tab w:val="num" w:pos="1364"/>
        </w:tabs>
        <w:spacing w:before="0" w:after="120"/>
        <w:ind w:left="851"/>
        <w:rPr>
          <w:rFonts w:cs="Arial"/>
          <w:b/>
          <w:bCs/>
        </w:rPr>
      </w:pPr>
      <w:r w:rsidRPr="00965613">
        <w:rPr>
          <w:rFonts w:cs="Arial"/>
          <w:b/>
          <w:bCs/>
        </w:rPr>
        <w:t>Vysvětlení zadávací dokumentace:</w:t>
      </w:r>
    </w:p>
    <w:p w14:paraId="7681C1DA" w14:textId="77777777" w:rsidR="00F93676" w:rsidRDefault="00F93676">
      <w:pPr>
        <w:pStyle w:val="05-ODST-3"/>
        <w:rPr>
          <w:rFonts w:cs="Arial"/>
        </w:rPr>
      </w:pPr>
      <w:r w:rsidRPr="00F93676">
        <w:rPr>
          <w:rFonts w:cs="Arial"/>
        </w:rPr>
        <w:t>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3 pracovních dnů od obdržení žádosti dodavatele o vysvětlení, pokud je žádost o vysvětlení dodavatelem zadavateli doručena včas, tj. je-li žádost dodavatele o vysvětlení zadávací dokumentace zadavateli prokazatelně doručena nejpozději 3 pracovní dny před uplynutím lhůty dle § 98 odst. 1 zákona.</w:t>
      </w:r>
    </w:p>
    <w:p w14:paraId="34D4E420" w14:textId="77777777" w:rsidR="00AE54D0" w:rsidRDefault="00AE54D0" w:rsidP="00AE54D0">
      <w:pPr>
        <w:pStyle w:val="Odstavec2"/>
        <w:spacing w:before="0" w:after="120"/>
        <w:ind w:left="851"/>
        <w:rPr>
          <w:rFonts w:cs="Arial"/>
        </w:rPr>
      </w:pPr>
    </w:p>
    <w:p w14:paraId="57EC9FEC" w14:textId="63D671B4" w:rsidR="002F55EE" w:rsidRPr="005256D1" w:rsidRDefault="002F55EE" w:rsidP="00965613">
      <w:pPr>
        <w:pStyle w:val="05-ODST-3"/>
      </w:pPr>
      <w:r>
        <w:t>Zadavatel je oprávněn provést změnu nebo doplnění zadávací dokumentace v souladu a při dodržení podmínek stanovených zákonem.</w:t>
      </w:r>
    </w:p>
    <w:p w14:paraId="04824C6A" w14:textId="77777777" w:rsidR="00250A71" w:rsidRDefault="00250A71" w:rsidP="00250A71">
      <w:pPr>
        <w:pStyle w:val="02-ODST-2"/>
        <w:numPr>
          <w:ilvl w:val="0"/>
          <w:numId w:val="0"/>
        </w:numPr>
        <w:ind w:left="567"/>
        <w:rPr>
          <w:b/>
          <w:bCs/>
        </w:rPr>
      </w:pPr>
    </w:p>
    <w:p w14:paraId="368A34C6" w14:textId="15BA20C1" w:rsidR="008E5CF2" w:rsidRPr="00250A71" w:rsidRDefault="008E5CF2" w:rsidP="00250A71">
      <w:pPr>
        <w:pStyle w:val="02-ODST-2"/>
        <w:ind w:left="567"/>
        <w:rPr>
          <w:b/>
          <w:bCs/>
        </w:rPr>
      </w:pPr>
      <w:r w:rsidRPr="00250A71">
        <w:rPr>
          <w:b/>
          <w:bCs/>
        </w:rPr>
        <w:t>Podmínky pro uzavření smlouvy:</w:t>
      </w:r>
    </w:p>
    <w:p w14:paraId="6F176FFC" w14:textId="77777777" w:rsidR="008E5CF2" w:rsidRPr="0018056C" w:rsidRDefault="008E5CF2" w:rsidP="008E5CF2">
      <w:pPr>
        <w:numPr>
          <w:ilvl w:val="2"/>
          <w:numId w:val="3"/>
        </w:numPr>
        <w:tabs>
          <w:tab w:val="left" w:pos="1134"/>
        </w:tabs>
      </w:pPr>
      <w:r w:rsidRPr="01D596BD">
        <w:lastRenderedPageBreak/>
        <w:t>Zadavatel upozorňuje, že postupem podle ustanovení § 122 odst. 3 zákona vyzve vybraného dodavatele k předložení:</w:t>
      </w:r>
    </w:p>
    <w:p w14:paraId="23911017" w14:textId="77777777" w:rsidR="00A746FC" w:rsidRPr="00AE54D0" w:rsidRDefault="00A746FC">
      <w:pPr>
        <w:pStyle w:val="Odstavecseseznamem"/>
        <w:numPr>
          <w:ilvl w:val="0"/>
          <w:numId w:val="29"/>
        </w:numPr>
        <w:tabs>
          <w:tab w:val="left" w:pos="1134"/>
        </w:tabs>
        <w:spacing w:before="0"/>
        <w:rPr>
          <w:rFonts w:cs="Arial"/>
        </w:rPr>
      </w:pPr>
      <w:r w:rsidRPr="00AE54D0">
        <w:t xml:space="preserve">dokladů o jeho kvalifikaci, které zadavatel požadoval a nemá je k dispozici, a to včetně dokladů podle § 83 odst. 1 zákona; pokud zadavatel nepostupuje podle § 122 odst. 4 písm. b) zákona, musí doklady o základní způsobilosti prokazovat splnění požadovaného kritéria způsobilosti v době podle § 86 odst. 3 zákona </w:t>
      </w:r>
    </w:p>
    <w:p w14:paraId="0F2309FD" w14:textId="77777777" w:rsidR="00A746FC" w:rsidRPr="00AE54D0" w:rsidRDefault="00A746FC">
      <w:pPr>
        <w:pStyle w:val="Odstavecseseznamem"/>
        <w:numPr>
          <w:ilvl w:val="0"/>
          <w:numId w:val="29"/>
        </w:numPr>
        <w:tabs>
          <w:tab w:val="left" w:pos="1134"/>
        </w:tabs>
        <w:spacing w:before="0"/>
        <w:rPr>
          <w:rFonts w:cs="Arial"/>
        </w:rPr>
      </w:pPr>
      <w:r w:rsidRPr="00AE54D0">
        <w:rPr>
          <w:rFonts w:cs="Arial"/>
        </w:rPr>
        <w:t>dokladů nebo vzorků, jejichž předložení je podmínkou uzavření smlouvy, pokud zadavatel postupoval podle § 104 zákona a nemá je k dispozici,</w:t>
      </w:r>
    </w:p>
    <w:p w14:paraId="4E42FB43" w14:textId="77777777" w:rsidR="00A746FC" w:rsidRPr="00AE54D0" w:rsidRDefault="00A746FC">
      <w:pPr>
        <w:pStyle w:val="Odstavecseseznamem"/>
        <w:numPr>
          <w:ilvl w:val="0"/>
          <w:numId w:val="29"/>
        </w:numPr>
        <w:tabs>
          <w:tab w:val="left" w:pos="1134"/>
        </w:tabs>
        <w:spacing w:before="0"/>
        <w:rPr>
          <w:rFonts w:cs="Arial"/>
        </w:rPr>
      </w:pPr>
      <w:r w:rsidRPr="00AE54D0">
        <w:rPr>
          <w:rFonts w:cs="Arial"/>
        </w:rPr>
        <w:t>dokladů podle § 85 odst. 1 zákona, pokud je zadavatel požadoval a nemá je k dispozici.</w:t>
      </w:r>
    </w:p>
    <w:p w14:paraId="7AAE16B2" w14:textId="77777777" w:rsidR="00A746FC" w:rsidRPr="00AE54D0" w:rsidRDefault="00A746FC" w:rsidP="00AE54D0">
      <w:pPr>
        <w:pStyle w:val="Odstavecseseznamem"/>
        <w:tabs>
          <w:tab w:val="left" w:pos="1134"/>
        </w:tabs>
        <w:spacing w:before="0"/>
        <w:rPr>
          <w:rFonts w:cs="Arial"/>
        </w:rPr>
      </w:pPr>
    </w:p>
    <w:p w14:paraId="606A485F" w14:textId="77777777" w:rsidR="00CC3951" w:rsidRDefault="00CC3951" w:rsidP="00CC3951">
      <w:r w:rsidRPr="00ED3149">
        <w:t xml:space="preserve">Nepředložení některé ze shora uvedených informací, dokumentů a/nebo dokladů před uzavřením </w:t>
      </w:r>
      <w:r>
        <w:t xml:space="preserve">smlouvy </w:t>
      </w:r>
      <w:r w:rsidRPr="00ED3149">
        <w:t xml:space="preserve"> bude považováno zadavatelem za neposkytnutí součinnosti při uzavření smlouvy a zadavatel bude postupovat dle </w:t>
      </w:r>
      <w:proofErr w:type="spellStart"/>
      <w:r w:rsidRPr="00ED3149">
        <w:t>ust</w:t>
      </w:r>
      <w:proofErr w:type="spellEnd"/>
      <w:r w:rsidRPr="00ED3149">
        <w:t>. § 125 odst. 1 zákona</w:t>
      </w:r>
      <w:r>
        <w:t>.</w:t>
      </w:r>
    </w:p>
    <w:p w14:paraId="79DA2277" w14:textId="77777777" w:rsidR="00CC3951" w:rsidRPr="00513AA5" w:rsidRDefault="00CC3951" w:rsidP="00513AA5">
      <w:pPr>
        <w:tabs>
          <w:tab w:val="left" w:pos="1134"/>
        </w:tabs>
        <w:spacing w:before="0"/>
        <w:jc w:val="left"/>
        <w:rPr>
          <w:rFonts w:cs="Arial"/>
          <w:u w:val="single"/>
        </w:rPr>
      </w:pPr>
    </w:p>
    <w:p w14:paraId="628FE8A5" w14:textId="77777777" w:rsidR="00547161" w:rsidRPr="00965613" w:rsidRDefault="00547161" w:rsidP="00547161">
      <w:pPr>
        <w:pStyle w:val="02-ODST-2"/>
        <w:ind w:left="567"/>
        <w:rPr>
          <w:b/>
          <w:bCs/>
        </w:rPr>
      </w:pPr>
      <w:r w:rsidRPr="00965613">
        <w:rPr>
          <w:b/>
          <w:bCs/>
        </w:rPr>
        <w:t xml:space="preserve">Součinnost před uzavřením smlouvy: </w:t>
      </w:r>
    </w:p>
    <w:p w14:paraId="1D01341A" w14:textId="77777777" w:rsidR="00254C4F" w:rsidRPr="00150CE8" w:rsidRDefault="00254C4F" w:rsidP="00254C4F">
      <w:pPr>
        <w:pStyle w:val="05-ODST-3"/>
        <w:rPr>
          <w:rFonts w:cs="Arial"/>
          <w:snapToGrid w:val="0"/>
        </w:rPr>
      </w:pPr>
      <w:r>
        <w:rPr>
          <w:rFonts w:cs="Arial"/>
          <w:snapToGrid w:val="0"/>
        </w:rPr>
        <w:t xml:space="preserve">V souladu a </w:t>
      </w:r>
      <w:r w:rsidRPr="004A1A52">
        <w:rPr>
          <w:snapToGrid w:val="0"/>
        </w:rPr>
        <w:t xml:space="preserve">s odkazem na </w:t>
      </w:r>
      <w:proofErr w:type="spellStart"/>
      <w:r w:rsidRPr="004A1A52">
        <w:rPr>
          <w:snapToGrid w:val="0"/>
        </w:rPr>
        <w:t>ust</w:t>
      </w:r>
      <w:proofErr w:type="spellEnd"/>
      <w:r w:rsidRPr="004A1A52">
        <w:rPr>
          <w:snapToGrid w:val="0"/>
        </w:rPr>
        <w:t xml:space="preserve">. § 104 písm. e) zákona zadavatel požaduje od vybraného dodavatele jako další podmínku pro uzavření smlouvy kromě dále v této ZD </w:t>
      </w:r>
      <w:r>
        <w:rPr>
          <w:snapToGrid w:val="0"/>
        </w:rPr>
        <w:t xml:space="preserve">a jejích přílohách </w:t>
      </w:r>
      <w:r w:rsidRPr="004A1A52">
        <w:rPr>
          <w:snapToGrid w:val="0"/>
        </w:rPr>
        <w:t>uvedených požadavků zadavatele předložení dokladu o uzavření příslušného pojištění v rozsahu dle přílohy č. 1 ZD</w:t>
      </w:r>
      <w:r>
        <w:rPr>
          <w:snapToGrid w:val="0"/>
        </w:rPr>
        <w:t>.</w:t>
      </w:r>
    </w:p>
    <w:p w14:paraId="52389BCA" w14:textId="56B5F146" w:rsidR="00254C4F" w:rsidRPr="00C30610" w:rsidRDefault="00254C4F" w:rsidP="00254C4F">
      <w:pPr>
        <w:pStyle w:val="05-ODST-3"/>
        <w:rPr>
          <w:rFonts w:cs="Arial"/>
          <w:snapToGrid w:val="0"/>
        </w:rPr>
      </w:pPr>
      <w:r>
        <w:t xml:space="preserve">V souladu a s odkazem na </w:t>
      </w:r>
      <w:proofErr w:type="spellStart"/>
      <w:r>
        <w:t>ust</w:t>
      </w:r>
      <w:proofErr w:type="spellEnd"/>
      <w:r>
        <w:t>. § 104 písm. f) zákona zadavatel požaduje od vybraného dodavatele předložení dokladu o splnění povinností dle § 21a zákona č. 563/1991 Sb., o účetnictví, v platném znění</w:t>
      </w:r>
      <w:r w:rsidR="001F038F">
        <w:t xml:space="preserve"> </w:t>
      </w:r>
      <w:r w:rsidR="001F038F" w:rsidRPr="4A8564B7">
        <w:rPr>
          <w:rFonts w:cs="Arial"/>
        </w:rPr>
        <w:t>za rok 2021 a 2022</w:t>
      </w:r>
    </w:p>
    <w:p w14:paraId="45DCFE19" w14:textId="23953C82" w:rsidR="00547161" w:rsidRPr="002609AD" w:rsidRDefault="00547161" w:rsidP="00547161">
      <w:pPr>
        <w:pStyle w:val="05-ODST-3"/>
        <w:tabs>
          <w:tab w:val="clear" w:pos="1364"/>
          <w:tab w:val="num" w:pos="3491"/>
        </w:tabs>
      </w:pPr>
      <w:r>
        <w:t>U vybraného dodavatele, j</w:t>
      </w:r>
      <w:r w:rsidR="00965613">
        <w:t>e</w:t>
      </w:r>
      <w:r>
        <w:t>-li</w:t>
      </w:r>
      <w:r w:rsidR="00965613">
        <w:t xml:space="preserve"> </w:t>
      </w:r>
      <w:r>
        <w:t xml:space="preserve">českou právnickou osobou, zadavatel zjistí podle </w:t>
      </w:r>
      <w:proofErr w:type="spellStart"/>
      <w:r>
        <w:t>ust</w:t>
      </w:r>
      <w:proofErr w:type="spellEnd"/>
      <w:r>
        <w:t xml:space="preserve">. § 122 odst. </w:t>
      </w:r>
      <w:r w:rsidR="57EB2E0D">
        <w:t>5</w:t>
      </w:r>
      <w:r>
        <w:t xml:space="preserve"> zákona údaje o jeho skutečném majiteli podle zákona upravujícího evidenci skutečných majitelů (dále jen "skutečný majitel") z evidence skutečných majitelů podle téhož zákona (dále jen "evidence skutečných majitelů"). Zjištěné údaje zadavatel uvede v dokumentaci o zadávacím řízení veřejné zakázky.</w:t>
      </w:r>
    </w:p>
    <w:p w14:paraId="4A0CDE19" w14:textId="2F3F0F16" w:rsidR="00547161" w:rsidRDefault="00547161" w:rsidP="00547161">
      <w:pPr>
        <w:numPr>
          <w:ilvl w:val="2"/>
          <w:numId w:val="3"/>
        </w:numPr>
        <w:tabs>
          <w:tab w:val="left" w:pos="1134"/>
        </w:tabs>
      </w:pPr>
      <w:r>
        <w:t xml:space="preserve">Nebude-li možné zjistit údaje o skutečném majiteli postupem podle předešlého odstavce, vyzve zadavatel podle </w:t>
      </w:r>
      <w:proofErr w:type="spellStart"/>
      <w:r>
        <w:t>ust</w:t>
      </w:r>
      <w:proofErr w:type="spellEnd"/>
      <w:r>
        <w:t xml:space="preserve">. § 122 odst. </w:t>
      </w:r>
      <w:r w:rsidR="7FC7B8FD">
        <w:t>6</w:t>
      </w:r>
      <w:r>
        <w:t xml:space="preserve"> zákona vybraného dodavatele, je-li zahraniční právnickou osobou, k předložení výpisu z evidence obdobné evidenci skutečných majitelů nebo:</w:t>
      </w:r>
    </w:p>
    <w:p w14:paraId="6AB136D4" w14:textId="77777777" w:rsidR="00547161" w:rsidRPr="00B77982" w:rsidRDefault="00547161">
      <w:pPr>
        <w:pStyle w:val="02-ODST-2"/>
        <w:numPr>
          <w:ilvl w:val="0"/>
          <w:numId w:val="14"/>
        </w:numPr>
      </w:pPr>
      <w:r w:rsidRPr="00B77982">
        <w:t>ke sdělení identifikačních údajů všech osob, které jsou jeho skutečným majitelem, a</w:t>
      </w:r>
    </w:p>
    <w:p w14:paraId="2B914360" w14:textId="77777777" w:rsidR="00547161" w:rsidRPr="00B77982" w:rsidRDefault="00547161">
      <w:pPr>
        <w:pStyle w:val="02-ODST-2"/>
        <w:numPr>
          <w:ilvl w:val="0"/>
          <w:numId w:val="14"/>
        </w:numPr>
      </w:pPr>
      <w:r w:rsidRPr="00B77982">
        <w:t>k předložení dokladů, z nichž vyplývá vztah všech osob podle písmene a) k dodavateli; těmito doklady jsou zejména</w:t>
      </w:r>
    </w:p>
    <w:p w14:paraId="7ED283FA" w14:textId="77777777" w:rsidR="00547161" w:rsidRPr="00AE79E3" w:rsidRDefault="00547161">
      <w:pPr>
        <w:pStyle w:val="05-ODST-3"/>
        <w:numPr>
          <w:ilvl w:val="1"/>
          <w:numId w:val="15"/>
        </w:numPr>
        <w:rPr>
          <w:rFonts w:cs="Arial"/>
        </w:rPr>
      </w:pPr>
      <w:r w:rsidRPr="00AE79E3">
        <w:rPr>
          <w:rFonts w:cs="Arial"/>
        </w:rPr>
        <w:t>výpis z obchodního rejstříku nebo jiné obdobné evidence,</w:t>
      </w:r>
    </w:p>
    <w:p w14:paraId="6D1E004F" w14:textId="77777777" w:rsidR="00547161" w:rsidRPr="00AE79E3" w:rsidRDefault="00547161">
      <w:pPr>
        <w:pStyle w:val="05-ODST-3"/>
        <w:numPr>
          <w:ilvl w:val="1"/>
          <w:numId w:val="15"/>
        </w:numPr>
        <w:rPr>
          <w:rFonts w:cs="Arial"/>
        </w:rPr>
      </w:pPr>
      <w:r w:rsidRPr="00AE79E3">
        <w:rPr>
          <w:rFonts w:cs="Arial"/>
        </w:rPr>
        <w:t>seznam akcionářů,</w:t>
      </w:r>
    </w:p>
    <w:p w14:paraId="32FEC585" w14:textId="77777777" w:rsidR="00547161" w:rsidRPr="00AE79E3" w:rsidRDefault="00547161">
      <w:pPr>
        <w:pStyle w:val="05-ODST-3"/>
        <w:numPr>
          <w:ilvl w:val="1"/>
          <w:numId w:val="15"/>
        </w:numPr>
        <w:rPr>
          <w:rFonts w:cs="Arial"/>
        </w:rPr>
      </w:pPr>
      <w:r w:rsidRPr="00AE79E3">
        <w:rPr>
          <w:rFonts w:cs="Arial"/>
        </w:rPr>
        <w:t>rozhodnutí statutárního orgánu o vyplacení podílu na zisku,</w:t>
      </w:r>
    </w:p>
    <w:p w14:paraId="72EC4BAA" w14:textId="77777777" w:rsidR="00547161" w:rsidRPr="00AE79E3" w:rsidRDefault="00547161">
      <w:pPr>
        <w:pStyle w:val="05-ODST-3"/>
        <w:numPr>
          <w:ilvl w:val="1"/>
          <w:numId w:val="15"/>
        </w:numPr>
        <w:rPr>
          <w:rFonts w:cs="Arial"/>
        </w:rPr>
      </w:pPr>
      <w:r w:rsidRPr="00AE79E3">
        <w:rPr>
          <w:rFonts w:cs="Arial"/>
        </w:rPr>
        <w:t>společenská smlouva, zakladatelská listina nebo stanovy.</w:t>
      </w:r>
    </w:p>
    <w:p w14:paraId="0026A4EA" w14:textId="77777777" w:rsidR="004C748F" w:rsidRPr="0018056C" w:rsidRDefault="004C748F" w:rsidP="00965613">
      <w:pPr>
        <w:pStyle w:val="05-ODST-3"/>
      </w:pPr>
      <w:r>
        <w:t xml:space="preserve">Zadavatel upozorňuje účastníky, že dle </w:t>
      </w:r>
      <w:proofErr w:type="spellStart"/>
      <w:r>
        <w:t>ust</w:t>
      </w:r>
      <w:proofErr w:type="spellEnd"/>
      <w:r>
        <w:t xml:space="preserve">. § 48 odst. 9 zákona zadavatel u vybraného dodavatele </w:t>
      </w:r>
      <w:proofErr w:type="gramStart"/>
      <w:r>
        <w:t>ověří</w:t>
      </w:r>
      <w:proofErr w:type="gramEnd"/>
      <w:r>
        <w:t xml:space="preserve"> naplnění důvodu pro vyloučení dle </w:t>
      </w:r>
      <w:proofErr w:type="spellStart"/>
      <w:r>
        <w:t>ust</w:t>
      </w:r>
      <w:proofErr w:type="spellEnd"/>
      <w:r>
        <w:t xml:space="preserve">. § 48 odst. 7 zákona, tj. </w:t>
      </w:r>
      <w:proofErr w:type="gramStart"/>
      <w:r>
        <w:t>ověří</w:t>
      </w:r>
      <w:proofErr w:type="gramEnd"/>
      <w:r>
        <w:t xml:space="preserve">, zda vybraný dodavatel, který je akciovou společností nebo má právní formu obdobnou akciové společnosti, má vydány výlučně zaknihované akcie. Zadavatel </w:t>
      </w:r>
      <w:proofErr w:type="gramStart"/>
      <w:r>
        <w:t>vyloučí</w:t>
      </w:r>
      <w:proofErr w:type="gramEnd"/>
      <w:r>
        <w:t xml:space="preserve"> ze zadávacího řízení vybraného dodavatele, který je akciovou společností nebo má právní formu obdobnou akciové společnosti a nemá vydány výlučně zaknihované akcie.</w:t>
      </w:r>
    </w:p>
    <w:p w14:paraId="65915842" w14:textId="77777777" w:rsidR="004C748F" w:rsidRPr="0018056C" w:rsidRDefault="004C748F" w:rsidP="00965613">
      <w:pPr>
        <w:pStyle w:val="05-ODST-3"/>
      </w:pPr>
      <w:r>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w:t>
      </w:r>
      <w:proofErr w:type="gramStart"/>
      <w:r>
        <w:t>10%</w:t>
      </w:r>
      <w:proofErr w:type="gramEnd"/>
      <w:r>
        <w:t xml:space="preserve"> základního kapitálu účastníka zadávacího řízení s uvedením zdroje, z něhož údaje o velikosti podílů akcionářů vychází. </w:t>
      </w:r>
    </w:p>
    <w:p w14:paraId="13F3BF1C" w14:textId="77777777" w:rsidR="004C748F" w:rsidRPr="0018056C" w:rsidRDefault="004C748F" w:rsidP="00965613">
      <w:pPr>
        <w:pStyle w:val="05-ODST-3"/>
      </w:pPr>
      <w:r>
        <w:t>Výše uvedené neplatí pro vybraného dodavatele, který je akciovou společností, jejíž akcie v souhrnné jmenovité hodnotě 100 % základního kapitálu jsou ve vlastnictví státu, obce nebo kraje.</w:t>
      </w:r>
    </w:p>
    <w:p w14:paraId="57EC9FFD" w14:textId="77777777" w:rsidR="00AA38BB" w:rsidRPr="00E6133C" w:rsidRDefault="00AA38BB" w:rsidP="00AA38BB">
      <w:pPr>
        <w:pStyle w:val="Odstavecseseznamem"/>
        <w:spacing w:before="0" w:line="276" w:lineRule="auto"/>
        <w:ind w:left="2916"/>
        <w:jc w:val="left"/>
        <w:rPr>
          <w:rFonts w:cs="Arial"/>
        </w:rPr>
      </w:pPr>
    </w:p>
    <w:p w14:paraId="57ECA001" w14:textId="77777777" w:rsidR="00EB6E25" w:rsidRDefault="00EB6E25" w:rsidP="00EB6E25">
      <w:pPr>
        <w:pStyle w:val="01-L"/>
        <w:keepNext/>
        <w:spacing w:before="360"/>
        <w:ind w:left="17"/>
      </w:pPr>
      <w:r>
        <w:lastRenderedPageBreak/>
        <w:t>Zadávací řízení</w:t>
      </w:r>
    </w:p>
    <w:p w14:paraId="1C7CAF0A" w14:textId="77777777" w:rsidR="00F35854" w:rsidRPr="00E42750" w:rsidRDefault="00F35854" w:rsidP="00F35854">
      <w:pPr>
        <w:pStyle w:val="02-ODST-2"/>
        <w:ind w:left="567"/>
        <w:rPr>
          <w:b/>
          <w:bCs/>
        </w:rPr>
      </w:pPr>
      <w:r w:rsidRPr="00E42750">
        <w:rPr>
          <w:b/>
          <w:bCs/>
        </w:rPr>
        <w:t>Zahájení zadávacího řízení</w:t>
      </w:r>
    </w:p>
    <w:p w14:paraId="7653CEB9" w14:textId="77777777" w:rsidR="00F35854" w:rsidRDefault="00F35854" w:rsidP="00F35854">
      <w:pPr>
        <w:tabs>
          <w:tab w:val="left" w:pos="567"/>
        </w:tabs>
      </w:pPr>
      <w:r w:rsidRPr="01D596BD">
        <w:t>Zadávací řízení je zadavatelem zahájeno odesláním oznámení o zahájení zadávacího řízení k uveřejnění ve Věstníku veřejných zakázek a v Úředním věstníku Evropské unie v souladu s § 212 zákona.</w:t>
      </w:r>
    </w:p>
    <w:p w14:paraId="1FB75947" w14:textId="77777777" w:rsidR="00472434" w:rsidRDefault="00472434" w:rsidP="00F35854">
      <w:pPr>
        <w:tabs>
          <w:tab w:val="left" w:pos="567"/>
        </w:tabs>
      </w:pPr>
    </w:p>
    <w:p w14:paraId="15F1900D" w14:textId="77777777" w:rsidR="00472434" w:rsidRPr="00A7647D" w:rsidRDefault="00472434" w:rsidP="00F35854">
      <w:pPr>
        <w:tabs>
          <w:tab w:val="left" w:pos="567"/>
        </w:tabs>
      </w:pPr>
    </w:p>
    <w:p w14:paraId="082E82FA" w14:textId="77777777" w:rsidR="00F35854" w:rsidRPr="00E42750" w:rsidRDefault="00F35854" w:rsidP="00F35854">
      <w:pPr>
        <w:pStyle w:val="02-ODST-2"/>
        <w:ind w:left="567"/>
        <w:rPr>
          <w:b/>
          <w:bCs/>
        </w:rPr>
      </w:pPr>
      <w:r w:rsidRPr="00E42750">
        <w:rPr>
          <w:b/>
          <w:bCs/>
        </w:rPr>
        <w:t>Místo a lhůta k podání nabídek</w:t>
      </w:r>
    </w:p>
    <w:p w14:paraId="7B63565B" w14:textId="77777777" w:rsidR="00F35854" w:rsidRPr="008A04B7" w:rsidRDefault="00F35854" w:rsidP="00F35854">
      <w:r w:rsidRPr="01D596BD">
        <w:t xml:space="preserve">Nabídka musí být podána v písemné formě, a to pouze v elektronické podobě v souladu s </w:t>
      </w:r>
      <w:proofErr w:type="spellStart"/>
      <w:r w:rsidRPr="01D596BD">
        <w:t>ust</w:t>
      </w:r>
      <w:proofErr w:type="spellEnd"/>
      <w:r w:rsidRPr="01D596BD">
        <w:t xml:space="preserve">. § 103 odst. 1 písm. c) zákona prostřednictvím elektronického nástroje E-ZAK na internetových stránkách společnosti: https://zakazky.ceproas.cz/v termínu uvedeném v elektronickém nástroji EZAK.                                       </w:t>
      </w:r>
    </w:p>
    <w:p w14:paraId="2CF4E156" w14:textId="77777777" w:rsidR="00F35854" w:rsidRDefault="00F35854" w:rsidP="00F35854">
      <w:r w:rsidRPr="00737872">
        <w:rPr>
          <w:b/>
          <w:bCs/>
        </w:rPr>
        <w:t>9.3. Místo a čas otevírání nabídek</w:t>
      </w:r>
    </w:p>
    <w:p w14:paraId="497578E2" w14:textId="77777777" w:rsidR="00F35854" w:rsidRPr="008A04B7" w:rsidRDefault="00F35854" w:rsidP="00F35854">
      <w:r w:rsidRPr="008A04B7">
        <w:t xml:space="preserve">Otevíráním nabídek v elektronické podobě se rozumí zpřístupnění jejího obsahu zadavateli. Nabídky v elektronické podobě otevírá zadavatel po uplynutí lhůty pro podání nabídek v souladu s </w:t>
      </w:r>
      <w:proofErr w:type="spellStart"/>
      <w:r w:rsidRPr="008A04B7">
        <w:t>ust</w:t>
      </w:r>
      <w:proofErr w:type="spellEnd"/>
      <w:r w:rsidRPr="008A04B7">
        <w:t>. § 109 zákona.</w:t>
      </w:r>
    </w:p>
    <w:p w14:paraId="3AAB4B5F" w14:textId="77777777" w:rsidR="00F35854" w:rsidRDefault="00F35854" w:rsidP="00F35854">
      <w:r w:rsidRPr="01D596BD">
        <w:t>Při otevírání nabídek bude provedena kontrola nabídek, zda nabídky byly doručeny ve stanovené lhůtě a v souladu s § 109 odst. 2 zákona.</w:t>
      </w:r>
    </w:p>
    <w:p w14:paraId="57ECA00B" w14:textId="77777777" w:rsidR="00CB70FB" w:rsidRDefault="00CB70FB" w:rsidP="00B67FA9">
      <w:pPr>
        <w:pStyle w:val="01-L"/>
      </w:pPr>
      <w:r>
        <w:t>Přílohy</w:t>
      </w:r>
      <w:r w:rsidR="00763D32">
        <w:t xml:space="preserve"> zadávací dokumentace</w:t>
      </w:r>
    </w:p>
    <w:p w14:paraId="57ECA00C" w14:textId="77777777" w:rsidR="00763D32" w:rsidRDefault="00763D32" w:rsidP="00CB70FB">
      <w:r>
        <w:t>Nedílnou součástí této zadávací dokumentace jsou její přílohy:</w:t>
      </w:r>
    </w:p>
    <w:p w14:paraId="391D15F7" w14:textId="18E3B088" w:rsidR="00AE54D0" w:rsidRPr="00AE54D0" w:rsidRDefault="00AE54D0" w:rsidP="00AE54D0">
      <w:r w:rsidRPr="00AE54D0">
        <w:t xml:space="preserve">Příloha č. 1: </w:t>
      </w:r>
      <w:r>
        <w:tab/>
      </w:r>
      <w:r>
        <w:tab/>
      </w:r>
      <w:r w:rsidRPr="00AE54D0">
        <w:t>Krycí list nabídky</w:t>
      </w:r>
    </w:p>
    <w:p w14:paraId="2BE07FC5" w14:textId="71F80BD9" w:rsidR="00AE54D0" w:rsidRPr="00AE54D0" w:rsidRDefault="00AE54D0" w:rsidP="00AE54D0">
      <w:r w:rsidRPr="00AE54D0">
        <w:t xml:space="preserve">Příloha č. 2: </w:t>
      </w:r>
      <w:r>
        <w:tab/>
      </w:r>
      <w:r>
        <w:tab/>
      </w:r>
      <w:r w:rsidRPr="00AE54D0">
        <w:t>Obsah nabídky</w:t>
      </w:r>
    </w:p>
    <w:p w14:paraId="5E9276A4" w14:textId="53EB77BF" w:rsidR="00AE54D0" w:rsidRPr="00AE54D0" w:rsidRDefault="00AE54D0" w:rsidP="00AE54D0">
      <w:r w:rsidRPr="00AE54D0">
        <w:t xml:space="preserve">Příloha č. 3: </w:t>
      </w:r>
      <w:r>
        <w:tab/>
      </w:r>
      <w:r>
        <w:tab/>
      </w:r>
      <w:r w:rsidRPr="00AE54D0">
        <w:t>Seznam referenčních zakázek</w:t>
      </w:r>
    </w:p>
    <w:p w14:paraId="33DE55C2" w14:textId="0B5DB43B" w:rsidR="00AE54D0" w:rsidRPr="00AE54D0" w:rsidRDefault="00AE54D0" w:rsidP="00AE54D0">
      <w:r w:rsidRPr="00AE54D0">
        <w:t xml:space="preserve">Příloha č. 4: </w:t>
      </w:r>
      <w:r>
        <w:tab/>
      </w:r>
      <w:r>
        <w:tab/>
      </w:r>
      <w:r w:rsidRPr="00AE54D0">
        <w:t>Seznam členů realizačního týmu</w:t>
      </w:r>
    </w:p>
    <w:p w14:paraId="738CC7B1" w14:textId="24D7E6BE" w:rsidR="00AE54D0" w:rsidRPr="00AE54D0" w:rsidRDefault="00AE54D0" w:rsidP="00AE54D0">
      <w:r w:rsidRPr="00AE54D0">
        <w:t xml:space="preserve">Příloha č. 5: </w:t>
      </w:r>
      <w:r>
        <w:tab/>
      </w:r>
      <w:r>
        <w:tab/>
      </w:r>
      <w:r w:rsidRPr="00AE54D0">
        <w:t>Návrh smlouvy o dílo</w:t>
      </w:r>
    </w:p>
    <w:p w14:paraId="7AD5D7CB" w14:textId="09BBE06B" w:rsidR="00AE54D0" w:rsidRPr="00AE54D0" w:rsidRDefault="00AE54D0" w:rsidP="00AE54D0">
      <w:r w:rsidRPr="00AE54D0">
        <w:t xml:space="preserve">Příloha č. 6a: </w:t>
      </w:r>
      <w:r>
        <w:tab/>
      </w:r>
      <w:r w:rsidRPr="00AE54D0">
        <w:t xml:space="preserve">Minimální technické požadavky </w:t>
      </w:r>
      <w:bookmarkStart w:id="32" w:name="_Hlk144994069"/>
      <w:r w:rsidRPr="00AE54D0">
        <w:t>FVE Cerekvice nad Bystřicí</w:t>
      </w:r>
      <w:bookmarkEnd w:id="32"/>
    </w:p>
    <w:p w14:paraId="78C488BE" w14:textId="079D10BD" w:rsidR="00AE54D0" w:rsidRPr="00AE54D0" w:rsidRDefault="00AE54D0" w:rsidP="00AE54D0">
      <w:r w:rsidRPr="00AE54D0">
        <w:t xml:space="preserve">Příloha č. 6b: </w:t>
      </w:r>
      <w:r>
        <w:tab/>
      </w:r>
      <w:r w:rsidRPr="00AE54D0">
        <w:t>Minimální technické požadavky FVE Potěhy</w:t>
      </w:r>
    </w:p>
    <w:p w14:paraId="26BEE6EC" w14:textId="6CE266B3" w:rsidR="00AE54D0" w:rsidRPr="00AE54D0" w:rsidRDefault="00AE54D0" w:rsidP="00AE54D0">
      <w:r w:rsidRPr="00AE54D0">
        <w:t>Příloha č. 6c:</w:t>
      </w:r>
      <w:r>
        <w:tab/>
      </w:r>
      <w:r w:rsidRPr="00AE54D0">
        <w:t>Minimální technické požadavky FVE Loukov</w:t>
      </w:r>
    </w:p>
    <w:p w14:paraId="04ADB5FE" w14:textId="448AC1E9" w:rsidR="00AE54D0" w:rsidRPr="00AE54D0" w:rsidRDefault="00AE54D0" w:rsidP="00AE54D0">
      <w:r w:rsidRPr="00AE54D0">
        <w:t xml:space="preserve">Příloha č. 7a: </w:t>
      </w:r>
      <w:r>
        <w:tab/>
      </w:r>
      <w:r w:rsidRPr="00AE54D0">
        <w:t>Projektová dokumentace ve stupni pro provedení stavby FVE Cerekvice nad Bystřicí</w:t>
      </w:r>
    </w:p>
    <w:p w14:paraId="172B84FA" w14:textId="1A3DDC3E" w:rsidR="00AE54D0" w:rsidRPr="00AE54D0" w:rsidRDefault="00AE54D0" w:rsidP="00AE54D0">
      <w:r w:rsidRPr="00AE54D0">
        <w:t>Příloha č. 7b:</w:t>
      </w:r>
      <w:r>
        <w:tab/>
      </w:r>
      <w:r w:rsidRPr="00AE54D0">
        <w:t xml:space="preserve"> Projektová dokumentace ve stupni pro provedení stavby FVE Potěhy</w:t>
      </w:r>
    </w:p>
    <w:p w14:paraId="7B992B08" w14:textId="20262EE4" w:rsidR="00AE54D0" w:rsidRPr="00AE54D0" w:rsidRDefault="00AE54D0" w:rsidP="00AE54D0">
      <w:r w:rsidRPr="00AE54D0">
        <w:t>Příloha č. 7c:</w:t>
      </w:r>
      <w:r>
        <w:tab/>
      </w:r>
      <w:r w:rsidRPr="00AE54D0">
        <w:t>Projektová dokumentace ve stupni pro provedení stavby FVE Loukov</w:t>
      </w:r>
    </w:p>
    <w:p w14:paraId="3E14C54C" w14:textId="36A5F3FE" w:rsidR="00AE54D0" w:rsidRPr="00AE54D0" w:rsidRDefault="00AE54D0" w:rsidP="00AE54D0">
      <w:r w:rsidRPr="00AE54D0">
        <w:t xml:space="preserve">Příloha č. 8a: </w:t>
      </w:r>
      <w:r>
        <w:tab/>
      </w:r>
      <w:r w:rsidRPr="00AE54D0">
        <w:t xml:space="preserve">Výkaz výměr </w:t>
      </w:r>
      <w:ins w:id="33" w:author="Hošková Lenka" w:date="2024-01-16T06:45:00Z">
        <w:r w:rsidR="003A5BD6">
          <w:t xml:space="preserve">– položkový rozpočet </w:t>
        </w:r>
      </w:ins>
      <w:r w:rsidRPr="00AE54D0">
        <w:t>FVE Cerekvice nad Bystřicí</w:t>
      </w:r>
    </w:p>
    <w:p w14:paraId="3DE1C3F5" w14:textId="7F7D6D08" w:rsidR="00AE54D0" w:rsidRPr="00AE54D0" w:rsidRDefault="00AE54D0" w:rsidP="00AE54D0">
      <w:r w:rsidRPr="00AE54D0">
        <w:t xml:space="preserve">Příloha č. 8b: </w:t>
      </w:r>
      <w:r>
        <w:tab/>
      </w:r>
      <w:r w:rsidRPr="00AE54D0">
        <w:t>Výkaz výměr</w:t>
      </w:r>
      <w:ins w:id="34" w:author="Hošková Lenka" w:date="2024-01-16T06:45:00Z">
        <w:r w:rsidR="003A5BD6">
          <w:t xml:space="preserve"> – položkový </w:t>
        </w:r>
        <w:proofErr w:type="spellStart"/>
        <w:r w:rsidR="003A5BD6">
          <w:t>rozpočer</w:t>
        </w:r>
      </w:ins>
      <w:proofErr w:type="spellEnd"/>
      <w:r w:rsidRPr="00AE54D0">
        <w:t xml:space="preserve"> FVE Potěhy</w:t>
      </w:r>
    </w:p>
    <w:p w14:paraId="1927758F" w14:textId="52BA5FA5" w:rsidR="00AE54D0" w:rsidRPr="00AE54D0" w:rsidRDefault="00AE54D0" w:rsidP="00AE54D0">
      <w:r w:rsidRPr="00AE54D0">
        <w:t xml:space="preserve">Příloha č. 8c: </w:t>
      </w:r>
      <w:r>
        <w:tab/>
      </w:r>
      <w:r w:rsidRPr="00AE54D0">
        <w:t xml:space="preserve">Výkaz výměr </w:t>
      </w:r>
      <w:ins w:id="35" w:author="Hošková Lenka" w:date="2024-01-16T06:45:00Z">
        <w:r w:rsidR="003A5BD6">
          <w:t xml:space="preserve">– položkový rozpočet </w:t>
        </w:r>
      </w:ins>
      <w:r w:rsidRPr="00AE54D0">
        <w:t>FVE Loukov</w:t>
      </w:r>
    </w:p>
    <w:p w14:paraId="19D5A37A" w14:textId="5E11FC50" w:rsidR="00AE54D0" w:rsidRPr="00AE54D0" w:rsidRDefault="00AE54D0" w:rsidP="00AE54D0">
      <w:r w:rsidRPr="00AE54D0">
        <w:t>Příloha č. 9:</w:t>
      </w:r>
      <w:r>
        <w:tab/>
      </w:r>
      <w:r>
        <w:tab/>
      </w:r>
      <w:r w:rsidRPr="00AE54D0">
        <w:t xml:space="preserve">Čestné prohlášení o neexistenci střetu zájmů a pravdivosti údajů o skutečném majiteli </w:t>
      </w:r>
    </w:p>
    <w:p w14:paraId="33ED3F76" w14:textId="4AC7E238" w:rsidR="00AE54D0" w:rsidRPr="00AE54D0" w:rsidRDefault="00AE54D0" w:rsidP="00AE54D0">
      <w:r w:rsidRPr="00AE54D0">
        <w:t xml:space="preserve">Příloha č. 10  </w:t>
      </w:r>
      <w:r>
        <w:tab/>
      </w:r>
      <w:r w:rsidRPr="00AE54D0">
        <w:t>Praktický návod pro dodavatele k ČP</w:t>
      </w:r>
    </w:p>
    <w:p w14:paraId="2FA857ED" w14:textId="713E5316" w:rsidR="00AE54D0" w:rsidRPr="00AE54D0" w:rsidRDefault="00AE54D0" w:rsidP="00AE54D0">
      <w:r w:rsidRPr="00AE54D0">
        <w:t xml:space="preserve">Příloha č. 11: </w:t>
      </w:r>
      <w:r>
        <w:tab/>
      </w:r>
      <w:r w:rsidRPr="00AE54D0">
        <w:t>Čestné prohlášení sociálně odpovědné zadávání</w:t>
      </w:r>
    </w:p>
    <w:p w14:paraId="6841F291" w14:textId="7F065D89" w:rsidR="00AE54D0" w:rsidRPr="00AE54D0" w:rsidRDefault="00AE54D0" w:rsidP="00AE54D0">
      <w:r w:rsidRPr="00AE54D0">
        <w:t>Příloha č. 12:</w:t>
      </w:r>
      <w:r>
        <w:tab/>
      </w:r>
      <w:r w:rsidRPr="00AE54D0">
        <w:t>Čestné prohlášení o nepodléhání omezujícím opatřením</w:t>
      </w:r>
    </w:p>
    <w:p w14:paraId="45038BDA" w14:textId="0484FB3C" w:rsidR="00AE54D0" w:rsidRDefault="00AE54D0" w:rsidP="00AE54D0">
      <w:bookmarkStart w:id="36" w:name="_Hlk144994000"/>
      <w:r w:rsidRPr="00AE54D0">
        <w:t>Příloha č. 13:</w:t>
      </w:r>
      <w:r>
        <w:tab/>
      </w:r>
      <w:r w:rsidRPr="00AE54D0">
        <w:t>Seznam Poddodavatelů</w:t>
      </w:r>
    </w:p>
    <w:p w14:paraId="5ADAD525" w14:textId="31E5DDFB" w:rsidR="009E12CD" w:rsidRDefault="009E12CD" w:rsidP="00AE54D0">
      <w:r>
        <w:t>Příloha č. 14: Seznam osob dodavatele</w:t>
      </w:r>
    </w:p>
    <w:p w14:paraId="4277504F" w14:textId="3EB587AD" w:rsidR="009E12CD" w:rsidRDefault="00461AE7" w:rsidP="00AE54D0">
      <w:r>
        <w:t>Příloha č. 15: Čestné prohlášení o zachování mlčenlivosti</w:t>
      </w:r>
    </w:p>
    <w:bookmarkEnd w:id="36"/>
    <w:p w14:paraId="57ECA016" w14:textId="77777777" w:rsidR="00CB70FB" w:rsidRDefault="00CB70FB" w:rsidP="00CB70FB"/>
    <w:p w14:paraId="1CDFA165" w14:textId="77777777" w:rsidR="00472434" w:rsidRDefault="00472434" w:rsidP="00CB70FB"/>
    <w:p w14:paraId="45364975" w14:textId="77777777" w:rsidR="00472434" w:rsidRDefault="00472434" w:rsidP="00CB70FB"/>
    <w:p w14:paraId="7A15EDE9" w14:textId="77777777" w:rsidR="00472434" w:rsidRDefault="00472434" w:rsidP="00CB70FB"/>
    <w:p w14:paraId="57ECA017" w14:textId="77777777" w:rsidR="00CB70FB" w:rsidRDefault="00CB70FB" w:rsidP="00CB70FB">
      <w:r>
        <w:t>...............................................                                .................................................</w:t>
      </w:r>
    </w:p>
    <w:p w14:paraId="57ECA018" w14:textId="77777777" w:rsidR="00CB70FB" w:rsidRDefault="00DA3D07" w:rsidP="00CB70FB">
      <w:r>
        <w:t xml:space="preserve">Mgr. Jan Duspěva        </w:t>
      </w:r>
      <w:r w:rsidR="00CB70FB">
        <w:t xml:space="preserve">                                             Ing. </w:t>
      </w:r>
      <w:r w:rsidR="00BE080E">
        <w:t>František Todt</w:t>
      </w:r>
    </w:p>
    <w:p w14:paraId="57ECA019" w14:textId="77777777" w:rsidR="00CB70FB" w:rsidRDefault="00CB70FB" w:rsidP="00CB70FB">
      <w:r>
        <w:t>předseda představenstva                                          člen představenstva</w:t>
      </w:r>
    </w:p>
    <w:sectPr w:rsidR="00CB70FB" w:rsidSect="00FC05E0">
      <w:headerReference w:type="default" r:id="rId19"/>
      <w:footerReference w:type="default" r:id="rId20"/>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FD009" w14:textId="77777777" w:rsidR="002B4262" w:rsidRDefault="002B4262">
      <w:r>
        <w:separator/>
      </w:r>
    </w:p>
  </w:endnote>
  <w:endnote w:type="continuationSeparator" w:id="0">
    <w:p w14:paraId="231F5842" w14:textId="77777777" w:rsidR="002B4262" w:rsidRDefault="002B4262">
      <w:r>
        <w:continuationSeparator/>
      </w:r>
    </w:p>
  </w:endnote>
  <w:endnote w:type="continuationNotice" w:id="1">
    <w:p w14:paraId="31252F34" w14:textId="77777777" w:rsidR="002B4262" w:rsidRDefault="002B426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A023" w14:textId="77777777" w:rsidR="00E8336C" w:rsidRDefault="00E8336C">
    <w:pPr>
      <w:pStyle w:val="Zpat"/>
    </w:pPr>
    <w:r>
      <w:rPr>
        <w:noProof/>
        <w:sz w:val="20"/>
      </w:rPr>
      <mc:AlternateContent>
        <mc:Choice Requires="wps">
          <w:drawing>
            <wp:anchor distT="4294967295" distB="4294967295" distL="114300" distR="114300" simplePos="0" relativeHeight="251658240" behindDoc="0" locked="0" layoutInCell="1" allowOverlap="1" wp14:anchorId="57ECA026" wp14:editId="57ECA027">
              <wp:simplePos x="0" y="0"/>
              <wp:positionH relativeFrom="column">
                <wp:posOffset>-114300</wp:posOffset>
              </wp:positionH>
              <wp:positionV relativeFrom="paragraph">
                <wp:posOffset>-8891</wp:posOffset>
              </wp:positionV>
              <wp:extent cx="6057900" cy="0"/>
              <wp:effectExtent l="0" t="0" r="19050" b="1905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w16du="http://schemas.microsoft.com/office/word/2023/wordml/word16du">
          <w:pict w14:anchorId="1F0F8812">
            <v:line id="Line 1"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from="-9pt,-.7pt" to="468pt,-.7pt" w14:anchorId="690D0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"/>
          </w:pict>
        </mc:Fallback>
      </mc:AlternateContent>
    </w:r>
  </w:p>
  <w:p w14:paraId="57ECA024" w14:textId="77777777" w:rsidR="00E8336C" w:rsidRDefault="00E8336C">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19</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Pr>
        <w:rStyle w:val="slostrnky"/>
        <w:noProof/>
      </w:rPr>
      <w:t>19</w:t>
    </w:r>
    <w:r>
      <w:rPr>
        <w:rStyle w:val="slostrnky"/>
      </w:rPr>
      <w:fldChar w:fldCharType="end"/>
    </w:r>
  </w:p>
  <w:p w14:paraId="57ECA025" w14:textId="77777777" w:rsidR="00E8336C" w:rsidRDefault="00E833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A549A" w14:textId="77777777" w:rsidR="002B4262" w:rsidRDefault="002B4262">
      <w:r>
        <w:separator/>
      </w:r>
    </w:p>
  </w:footnote>
  <w:footnote w:type="continuationSeparator" w:id="0">
    <w:p w14:paraId="57763E01" w14:textId="77777777" w:rsidR="002B4262" w:rsidRDefault="002B4262">
      <w:r>
        <w:continuationSeparator/>
      </w:r>
    </w:p>
  </w:footnote>
  <w:footnote w:type="continuationNotice" w:id="1">
    <w:p w14:paraId="1A443E35" w14:textId="77777777" w:rsidR="002B4262" w:rsidRDefault="002B426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A022" w14:textId="77777777" w:rsidR="00E8336C" w:rsidRDefault="00E8336C">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517A4"/>
    <w:multiLevelType w:val="hybridMultilevel"/>
    <w:tmpl w:val="5B1472F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AB45F91"/>
    <w:multiLevelType w:val="multilevel"/>
    <w:tmpl w:val="F5FA3A5E"/>
    <w:lvl w:ilvl="0">
      <w:start w:val="1"/>
      <w:numFmt w:val="ordinal"/>
      <w:suff w:val="space"/>
      <w:lvlText w:val="Čl. %1"/>
      <w:lvlJc w:val="left"/>
      <w:pPr>
        <w:ind w:left="18" w:hanging="454"/>
      </w:pPr>
      <w:rPr>
        <w:rFonts w:hint="default"/>
      </w:rPr>
    </w:lvl>
    <w:lvl w:ilvl="1">
      <w:start w:val="1"/>
      <w:numFmt w:val="ordinal"/>
      <w:lvlText w:val="%1%2"/>
      <w:lvlJc w:val="left"/>
      <w:pPr>
        <w:tabs>
          <w:tab w:val="num" w:pos="1790"/>
        </w:tabs>
        <w:ind w:left="1277" w:hanging="567"/>
      </w:pPr>
      <w:rPr>
        <w:rFonts w:hint="default"/>
      </w:rPr>
    </w:lvl>
    <w:lvl w:ilvl="2">
      <w:start w:val="1"/>
      <w:numFmt w:val="bullet"/>
      <w:lvlText w:val=""/>
      <w:lvlJc w:val="left"/>
      <w:pPr>
        <w:ind w:left="644" w:hanging="360"/>
      </w:pPr>
      <w:rPr>
        <w:rFonts w:ascii="Wingdings" w:hAnsi="Wingding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550"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 w15:restartNumberingAfterBreak="0">
    <w:nsid w:val="1E705654"/>
    <w:multiLevelType w:val="hybridMultilevel"/>
    <w:tmpl w:val="5EEC050A"/>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E9B69D2"/>
    <w:multiLevelType w:val="multilevel"/>
    <w:tmpl w:val="9F865424"/>
    <w:lvl w:ilvl="0">
      <w:start w:val="1"/>
      <w:numFmt w:val="decimal"/>
      <w:suff w:val="space"/>
      <w:lvlText w:val="%1."/>
      <w:lvlJc w:val="left"/>
      <w:pPr>
        <w:ind w:left="15" w:firstLine="2"/>
      </w:pPr>
      <w:rPr>
        <w:rFonts w:hint="default"/>
      </w:rPr>
    </w:lvl>
    <w:lvl w:ilvl="1">
      <w:start w:val="1"/>
      <w:numFmt w:val="decimal"/>
      <w:lvlText w:val="%1.%2."/>
      <w:lvlJc w:val="left"/>
      <w:pPr>
        <w:tabs>
          <w:tab w:val="num" w:pos="582"/>
        </w:tabs>
        <w:ind w:left="582" w:hanging="550"/>
      </w:pPr>
      <w:rPr>
        <w:rFonts w:hint="default"/>
        <w:b/>
        <w:bCs w:val="0"/>
      </w:rPr>
    </w:lvl>
    <w:lvl w:ilvl="2">
      <w:start w:val="1"/>
      <w:numFmt w:val="decimal"/>
      <w:lvlText w:val="%1.%2.%3."/>
      <w:lvlJc w:val="left"/>
      <w:pPr>
        <w:tabs>
          <w:tab w:val="num" w:pos="767"/>
        </w:tabs>
        <w:ind w:left="767" w:hanging="720"/>
      </w:pPr>
      <w:rPr>
        <w:rFonts w:hint="default"/>
        <w:b w:val="0"/>
        <w:bCs/>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15:restartNumberingAfterBreak="0">
    <w:nsid w:val="1EEE3B26"/>
    <w:multiLevelType w:val="hybridMultilevel"/>
    <w:tmpl w:val="72661B5E"/>
    <w:lvl w:ilvl="0" w:tplc="04050017">
      <w:start w:val="1"/>
      <w:numFmt w:val="lowerLetter"/>
      <w:lvlText w:val="%1)"/>
      <w:lvlJc w:val="left"/>
      <w:pPr>
        <w:tabs>
          <w:tab w:val="num" w:pos="927"/>
        </w:tabs>
        <w:ind w:left="927" w:hanging="360"/>
      </w:pPr>
      <w:rPr>
        <w:rFonts w:hint="default"/>
        <w:color w:val="auto"/>
      </w:rPr>
    </w:lvl>
    <w:lvl w:ilvl="1" w:tplc="04050003">
      <w:start w:val="1"/>
      <w:numFmt w:val="bullet"/>
      <w:lvlText w:val="o"/>
      <w:lvlJc w:val="left"/>
      <w:pPr>
        <w:tabs>
          <w:tab w:val="num" w:pos="1649"/>
        </w:tabs>
        <w:ind w:left="1649" w:hanging="360"/>
      </w:pPr>
      <w:rPr>
        <w:rFonts w:ascii="Courier New" w:hAnsi="Courier New" w:hint="default"/>
      </w:rPr>
    </w:lvl>
    <w:lvl w:ilvl="2" w:tplc="04050005" w:tentative="1">
      <w:start w:val="1"/>
      <w:numFmt w:val="bullet"/>
      <w:lvlText w:val=""/>
      <w:lvlJc w:val="left"/>
      <w:pPr>
        <w:tabs>
          <w:tab w:val="num" w:pos="2369"/>
        </w:tabs>
        <w:ind w:left="2369" w:hanging="360"/>
      </w:pPr>
      <w:rPr>
        <w:rFonts w:ascii="Wingdings" w:hAnsi="Wingdings" w:hint="default"/>
      </w:rPr>
    </w:lvl>
    <w:lvl w:ilvl="3" w:tplc="04050001" w:tentative="1">
      <w:start w:val="1"/>
      <w:numFmt w:val="bullet"/>
      <w:lvlText w:val=""/>
      <w:lvlJc w:val="left"/>
      <w:pPr>
        <w:tabs>
          <w:tab w:val="num" w:pos="3089"/>
        </w:tabs>
        <w:ind w:left="3089" w:hanging="360"/>
      </w:pPr>
      <w:rPr>
        <w:rFonts w:ascii="Symbol" w:hAnsi="Symbol" w:hint="default"/>
      </w:rPr>
    </w:lvl>
    <w:lvl w:ilvl="4" w:tplc="04050003" w:tentative="1">
      <w:start w:val="1"/>
      <w:numFmt w:val="bullet"/>
      <w:lvlText w:val="o"/>
      <w:lvlJc w:val="left"/>
      <w:pPr>
        <w:tabs>
          <w:tab w:val="num" w:pos="3809"/>
        </w:tabs>
        <w:ind w:left="3809" w:hanging="360"/>
      </w:pPr>
      <w:rPr>
        <w:rFonts w:ascii="Courier New" w:hAnsi="Courier New" w:hint="default"/>
      </w:rPr>
    </w:lvl>
    <w:lvl w:ilvl="5" w:tplc="04050005" w:tentative="1">
      <w:start w:val="1"/>
      <w:numFmt w:val="bullet"/>
      <w:lvlText w:val=""/>
      <w:lvlJc w:val="left"/>
      <w:pPr>
        <w:tabs>
          <w:tab w:val="num" w:pos="4529"/>
        </w:tabs>
        <w:ind w:left="4529" w:hanging="360"/>
      </w:pPr>
      <w:rPr>
        <w:rFonts w:ascii="Wingdings" w:hAnsi="Wingdings" w:hint="default"/>
      </w:rPr>
    </w:lvl>
    <w:lvl w:ilvl="6" w:tplc="04050001" w:tentative="1">
      <w:start w:val="1"/>
      <w:numFmt w:val="bullet"/>
      <w:lvlText w:val=""/>
      <w:lvlJc w:val="left"/>
      <w:pPr>
        <w:tabs>
          <w:tab w:val="num" w:pos="5249"/>
        </w:tabs>
        <w:ind w:left="5249" w:hanging="360"/>
      </w:pPr>
      <w:rPr>
        <w:rFonts w:ascii="Symbol" w:hAnsi="Symbol" w:hint="default"/>
      </w:rPr>
    </w:lvl>
    <w:lvl w:ilvl="7" w:tplc="04050003" w:tentative="1">
      <w:start w:val="1"/>
      <w:numFmt w:val="bullet"/>
      <w:lvlText w:val="o"/>
      <w:lvlJc w:val="left"/>
      <w:pPr>
        <w:tabs>
          <w:tab w:val="num" w:pos="5969"/>
        </w:tabs>
        <w:ind w:left="5969" w:hanging="360"/>
      </w:pPr>
      <w:rPr>
        <w:rFonts w:ascii="Courier New" w:hAnsi="Courier New" w:hint="default"/>
      </w:rPr>
    </w:lvl>
    <w:lvl w:ilvl="8" w:tplc="04050005" w:tentative="1">
      <w:start w:val="1"/>
      <w:numFmt w:val="bullet"/>
      <w:lvlText w:val=""/>
      <w:lvlJc w:val="left"/>
      <w:pPr>
        <w:tabs>
          <w:tab w:val="num" w:pos="6689"/>
        </w:tabs>
        <w:ind w:left="6689" w:hanging="360"/>
      </w:pPr>
      <w:rPr>
        <w:rFonts w:ascii="Wingdings" w:hAnsi="Wingdings" w:hint="default"/>
      </w:rPr>
    </w:lvl>
  </w:abstractNum>
  <w:abstractNum w:abstractNumId="5" w15:restartNumberingAfterBreak="0">
    <w:nsid w:val="26473C76"/>
    <w:multiLevelType w:val="hybridMultilevel"/>
    <w:tmpl w:val="2B92D050"/>
    <w:lvl w:ilvl="0" w:tplc="04050017">
      <w:start w:val="1"/>
      <w:numFmt w:val="lowerLetter"/>
      <w:lvlText w:val="%1)"/>
      <w:lvlJc w:val="left"/>
      <w:pPr>
        <w:ind w:left="720" w:hanging="360"/>
      </w:pPr>
      <w:rPr>
        <w:rFonts w:hint="default"/>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9625C03"/>
    <w:multiLevelType w:val="hybridMultilevel"/>
    <w:tmpl w:val="2B92D050"/>
    <w:lvl w:ilvl="0" w:tplc="04050017">
      <w:start w:val="1"/>
      <w:numFmt w:val="lowerLetter"/>
      <w:lvlText w:val="%1)"/>
      <w:lvlJc w:val="left"/>
      <w:pPr>
        <w:ind w:left="720" w:hanging="360"/>
      </w:pPr>
      <w:rPr>
        <w:rFonts w:hint="default"/>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9203C6"/>
    <w:multiLevelType w:val="multilevel"/>
    <w:tmpl w:val="6F9C4BE8"/>
    <w:lvl w:ilvl="0">
      <w:start w:val="1"/>
      <w:numFmt w:val="ordinal"/>
      <w:suff w:val="space"/>
      <w:lvlText w:val="Čl. %1"/>
      <w:lvlJc w:val="left"/>
      <w:pPr>
        <w:ind w:left="18" w:hanging="454"/>
      </w:pPr>
      <w:rPr>
        <w:rFonts w:hint="default"/>
      </w:rPr>
    </w:lvl>
    <w:lvl w:ilvl="1">
      <w:start w:val="1"/>
      <w:numFmt w:val="ordinal"/>
      <w:lvlText w:val="%1%2"/>
      <w:lvlJc w:val="left"/>
      <w:pPr>
        <w:tabs>
          <w:tab w:val="num" w:pos="1790"/>
        </w:tabs>
        <w:ind w:left="1277" w:hanging="567"/>
      </w:pPr>
      <w:rPr>
        <w:rFonts w:hint="default"/>
      </w:rPr>
    </w:lvl>
    <w:lvl w:ilvl="2">
      <w:start w:val="1"/>
      <w:numFmt w:val="bullet"/>
      <w:lvlText w:val=""/>
      <w:lvlJc w:val="left"/>
      <w:pPr>
        <w:ind w:left="644" w:hanging="360"/>
      </w:pPr>
      <w:rPr>
        <w:rFonts w:ascii="Wingdings" w:hAnsi="Wingding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550"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15:restartNumberingAfterBreak="0">
    <w:nsid w:val="2EDB34E8"/>
    <w:multiLevelType w:val="hybridMultilevel"/>
    <w:tmpl w:val="BDD8AB9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2FA6364B"/>
    <w:multiLevelType w:val="hybridMultilevel"/>
    <w:tmpl w:val="243677A0"/>
    <w:lvl w:ilvl="0" w:tplc="5C56EBBE">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7BA2719"/>
    <w:multiLevelType w:val="multilevel"/>
    <w:tmpl w:val="F22AFF86"/>
    <w:lvl w:ilvl="0">
      <w:start w:val="1"/>
      <w:numFmt w:val="decimal"/>
      <w:lvlText w:val="%1."/>
      <w:lvlJc w:val="left"/>
      <w:pPr>
        <w:ind w:left="720" w:hanging="360"/>
      </w:pPr>
      <w:rPr>
        <w:sz w:val="24"/>
        <w:szCs w:val="24"/>
      </w:rPr>
    </w:lvl>
    <w:lvl w:ilvl="1">
      <w:start w:val="1"/>
      <w:numFmt w:val="lowerLetter"/>
      <w:lvlText w:val="%2)"/>
      <w:lvlJc w:val="left"/>
      <w:pPr>
        <w:ind w:left="1068" w:hanging="360"/>
      </w:pPr>
    </w:lvl>
    <w:lvl w:ilvl="2">
      <w:start w:val="1"/>
      <w:numFmt w:val="decimal"/>
      <w:isLgl/>
      <w:lvlText w:val="%1.%2.%3"/>
      <w:lvlJc w:val="left"/>
      <w:pPr>
        <w:ind w:left="1776" w:hanging="720"/>
      </w:pPr>
    </w:lvl>
    <w:lvl w:ilvl="3">
      <w:start w:val="1"/>
      <w:numFmt w:val="decimal"/>
      <w:isLgl/>
      <w:lvlText w:val="%1.%2.%3.%4"/>
      <w:lvlJc w:val="left"/>
      <w:pPr>
        <w:ind w:left="2124" w:hanging="720"/>
      </w:pPr>
    </w:lvl>
    <w:lvl w:ilvl="4">
      <w:start w:val="1"/>
      <w:numFmt w:val="decimal"/>
      <w:isLgl/>
      <w:lvlText w:val="%1.%2.%3.%4.%5"/>
      <w:lvlJc w:val="left"/>
      <w:pPr>
        <w:ind w:left="2832" w:hanging="1080"/>
      </w:pPr>
    </w:lvl>
    <w:lvl w:ilvl="5">
      <w:start w:val="1"/>
      <w:numFmt w:val="decimal"/>
      <w:isLgl/>
      <w:lvlText w:val="%1.%2.%3.%4.%5.%6"/>
      <w:lvlJc w:val="left"/>
      <w:pPr>
        <w:ind w:left="3180" w:hanging="1080"/>
      </w:pPr>
    </w:lvl>
    <w:lvl w:ilvl="6">
      <w:start w:val="1"/>
      <w:numFmt w:val="decimal"/>
      <w:isLgl/>
      <w:lvlText w:val="%1.%2.%3.%4.%5.%6.%7"/>
      <w:lvlJc w:val="left"/>
      <w:pPr>
        <w:ind w:left="3888" w:hanging="1440"/>
      </w:pPr>
    </w:lvl>
    <w:lvl w:ilvl="7">
      <w:start w:val="1"/>
      <w:numFmt w:val="decimal"/>
      <w:isLgl/>
      <w:lvlText w:val="%1.%2.%3.%4.%5.%6.%7.%8"/>
      <w:lvlJc w:val="left"/>
      <w:pPr>
        <w:ind w:left="4236" w:hanging="1440"/>
      </w:pPr>
    </w:lvl>
    <w:lvl w:ilvl="8">
      <w:start w:val="1"/>
      <w:numFmt w:val="decimal"/>
      <w:isLgl/>
      <w:lvlText w:val="%1.%2.%3.%4.%5.%6.%7.%8.%9"/>
      <w:lvlJc w:val="left"/>
      <w:pPr>
        <w:ind w:left="4944" w:hanging="1800"/>
      </w:pPr>
    </w:lvl>
  </w:abstractNum>
  <w:abstractNum w:abstractNumId="11"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310F3E"/>
    <w:multiLevelType w:val="multilevel"/>
    <w:tmpl w:val="C6B6B5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364"/>
        </w:tabs>
        <w:ind w:left="1134" w:hanging="850"/>
      </w:pPr>
      <w:rPr>
        <w:rFonts w:ascii="Wingdings" w:hAnsi="Wingdings" w:hint="default"/>
        <w:b w:val="0"/>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3" w15:restartNumberingAfterBreak="0">
    <w:nsid w:val="52E850FF"/>
    <w:multiLevelType w:val="multilevel"/>
    <w:tmpl w:val="E304B1CE"/>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14" w15:restartNumberingAfterBreak="0">
    <w:nsid w:val="56B779F1"/>
    <w:multiLevelType w:val="hybridMultilevel"/>
    <w:tmpl w:val="E6F60A90"/>
    <w:lvl w:ilvl="0" w:tplc="1836533C">
      <w:start w:val="1"/>
      <w:numFmt w:val="lowerLetter"/>
      <w:pStyle w:val="06-PSM"/>
      <w:lvlText w:val="%1)"/>
      <w:lvlJc w:val="left"/>
      <w:pPr>
        <w:tabs>
          <w:tab w:val="num" w:pos="1211"/>
        </w:tabs>
        <w:ind w:left="1211"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15:restartNumberingAfterBreak="0">
    <w:nsid w:val="58A619E6"/>
    <w:multiLevelType w:val="multilevel"/>
    <w:tmpl w:val="386E6694"/>
    <w:lvl w:ilvl="0">
      <w:start w:val="1"/>
      <w:numFmt w:val="ordinal"/>
      <w:suff w:val="space"/>
      <w:lvlText w:val="Čl. %1"/>
      <w:lvlJc w:val="left"/>
      <w:pPr>
        <w:ind w:left="18" w:hanging="454"/>
      </w:pPr>
      <w:rPr>
        <w:rFonts w:hint="default"/>
      </w:rPr>
    </w:lvl>
    <w:lvl w:ilvl="1">
      <w:start w:val="1"/>
      <w:numFmt w:val="ordinal"/>
      <w:lvlText w:val="%1%2"/>
      <w:lvlJc w:val="left"/>
      <w:pPr>
        <w:tabs>
          <w:tab w:val="num" w:pos="1790"/>
        </w:tabs>
        <w:ind w:left="1277" w:hanging="567"/>
      </w:pPr>
      <w:rPr>
        <w:rFonts w:hint="default"/>
      </w:rPr>
    </w:lvl>
    <w:lvl w:ilvl="2">
      <w:start w:val="1"/>
      <w:numFmt w:val="bullet"/>
      <w:lvlText w:val=""/>
      <w:lvlJc w:val="left"/>
      <w:pPr>
        <w:ind w:left="644" w:hanging="360"/>
      </w:pPr>
      <w:rPr>
        <w:rFonts w:ascii="Wingdings" w:hAnsi="Wingding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550"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15:restartNumberingAfterBreak="0">
    <w:nsid w:val="5D9B4844"/>
    <w:multiLevelType w:val="hybridMultilevel"/>
    <w:tmpl w:val="7E88B786"/>
    <w:lvl w:ilvl="0" w:tplc="39EA2D38">
      <w:start w:val="1"/>
      <w:numFmt w:val="lowerLetter"/>
      <w:pStyle w:val="Seznam2r"/>
      <w:lvlText w:val="%1."/>
      <w:lvlJc w:val="left"/>
      <w:pPr>
        <w:ind w:left="927" w:hanging="359"/>
      </w:pPr>
      <w:rPr>
        <w:rFonts w:ascii="Verdana" w:hAnsi="Verdana" w:hint="default"/>
        <w:b w:val="0"/>
        <w:i w:val="0"/>
        <w:sz w:val="18"/>
      </w:rPr>
    </w:lvl>
    <w:lvl w:ilvl="1" w:tplc="176A9F80">
      <w:start w:val="1"/>
      <w:numFmt w:val="lowerLetter"/>
      <w:lvlText w:val="%2."/>
      <w:lvlJc w:val="left"/>
      <w:pPr>
        <w:ind w:left="1647" w:hanging="359"/>
      </w:pPr>
    </w:lvl>
    <w:lvl w:ilvl="2" w:tplc="58EE243E">
      <w:start w:val="1"/>
      <w:numFmt w:val="lowerRoman"/>
      <w:pStyle w:val="seznam-3rove"/>
      <w:lvlText w:val="%3."/>
      <w:lvlJc w:val="right"/>
      <w:pPr>
        <w:ind w:left="2367" w:hanging="179"/>
      </w:pPr>
    </w:lvl>
    <w:lvl w:ilvl="3" w:tplc="A5F421B6">
      <w:start w:val="1"/>
      <w:numFmt w:val="decimal"/>
      <w:lvlText w:val="%4."/>
      <w:lvlJc w:val="left"/>
      <w:pPr>
        <w:ind w:left="3087" w:hanging="359"/>
      </w:pPr>
    </w:lvl>
    <w:lvl w:ilvl="4" w:tplc="C3BC9278">
      <w:start w:val="1"/>
      <w:numFmt w:val="lowerLetter"/>
      <w:lvlText w:val="%5."/>
      <w:lvlJc w:val="left"/>
      <w:pPr>
        <w:ind w:left="3807" w:hanging="359"/>
      </w:pPr>
    </w:lvl>
    <w:lvl w:ilvl="5" w:tplc="7A48792C">
      <w:start w:val="1"/>
      <w:numFmt w:val="lowerRoman"/>
      <w:lvlText w:val="%6."/>
      <w:lvlJc w:val="right"/>
      <w:pPr>
        <w:ind w:left="4527" w:hanging="179"/>
      </w:pPr>
    </w:lvl>
    <w:lvl w:ilvl="6" w:tplc="25F8EA90">
      <w:start w:val="1"/>
      <w:numFmt w:val="decimal"/>
      <w:lvlText w:val="%7."/>
      <w:lvlJc w:val="left"/>
      <w:pPr>
        <w:ind w:left="5247" w:hanging="359"/>
      </w:pPr>
    </w:lvl>
    <w:lvl w:ilvl="7" w:tplc="3578B16E">
      <w:start w:val="1"/>
      <w:numFmt w:val="lowerLetter"/>
      <w:lvlText w:val="%8."/>
      <w:lvlJc w:val="left"/>
      <w:pPr>
        <w:ind w:left="5967" w:hanging="359"/>
      </w:pPr>
    </w:lvl>
    <w:lvl w:ilvl="8" w:tplc="380CADF6">
      <w:start w:val="1"/>
      <w:numFmt w:val="lowerRoman"/>
      <w:lvlText w:val="%9."/>
      <w:lvlJc w:val="right"/>
      <w:pPr>
        <w:ind w:left="6687" w:hanging="179"/>
      </w:pPr>
    </w:lvl>
  </w:abstractNum>
  <w:abstractNum w:abstractNumId="17" w15:restartNumberingAfterBreak="0">
    <w:nsid w:val="5FE946C0"/>
    <w:multiLevelType w:val="hybridMultilevel"/>
    <w:tmpl w:val="CD58657E"/>
    <w:lvl w:ilvl="0" w:tplc="CFE89A94">
      <w:start w:val="1"/>
      <w:numFmt w:val="lowerLetter"/>
      <w:lvlText w:val="%1)"/>
      <w:lvlJc w:val="left"/>
      <w:pPr>
        <w:tabs>
          <w:tab w:val="num" w:pos="1211"/>
        </w:tabs>
        <w:ind w:left="1211"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8" w15:restartNumberingAfterBreak="0">
    <w:nsid w:val="63417E3F"/>
    <w:multiLevelType w:val="hybridMultilevel"/>
    <w:tmpl w:val="2EB08544"/>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504202F"/>
    <w:multiLevelType w:val="multilevel"/>
    <w:tmpl w:val="5AA85A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790"/>
        </w:tabs>
        <w:ind w:left="127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550"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15:restartNumberingAfterBreak="0">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21" w15:restartNumberingAfterBreak="0">
    <w:nsid w:val="6C8574FC"/>
    <w:multiLevelType w:val="hybridMultilevel"/>
    <w:tmpl w:val="243677A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6DDB401C"/>
    <w:multiLevelType w:val="hybridMultilevel"/>
    <w:tmpl w:val="C160F41A"/>
    <w:lvl w:ilvl="0" w:tplc="FBF2020C">
      <w:numFmt w:val="bullet"/>
      <w:lvlText w:val="-"/>
      <w:lvlJc w:val="left"/>
      <w:pPr>
        <w:ind w:left="720" w:hanging="360"/>
      </w:pPr>
      <w:rPr>
        <w:rFonts w:ascii="Arial" w:eastAsia="Calibri"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72D6E3ED"/>
    <w:multiLevelType w:val="hybridMultilevel"/>
    <w:tmpl w:val="993646B6"/>
    <w:lvl w:ilvl="0" w:tplc="2A08E77A">
      <w:start w:val="1"/>
      <w:numFmt w:val="bullet"/>
      <w:lvlText w:val=""/>
      <w:lvlJc w:val="left"/>
      <w:pPr>
        <w:ind w:left="720" w:hanging="360"/>
      </w:pPr>
      <w:rPr>
        <w:rFonts w:ascii="Symbol" w:hAnsi="Symbol" w:hint="default"/>
      </w:rPr>
    </w:lvl>
    <w:lvl w:ilvl="1" w:tplc="BBB8FF7E">
      <w:start w:val="1"/>
      <w:numFmt w:val="bullet"/>
      <w:lvlText w:val="o"/>
      <w:lvlJc w:val="left"/>
      <w:pPr>
        <w:ind w:left="1440" w:hanging="360"/>
      </w:pPr>
      <w:rPr>
        <w:rFonts w:ascii="Courier New" w:hAnsi="Courier New" w:hint="default"/>
      </w:rPr>
    </w:lvl>
    <w:lvl w:ilvl="2" w:tplc="4A40E6C4">
      <w:start w:val="1"/>
      <w:numFmt w:val="bullet"/>
      <w:lvlText w:val=""/>
      <w:lvlJc w:val="left"/>
      <w:pPr>
        <w:ind w:left="2160" w:hanging="360"/>
      </w:pPr>
      <w:rPr>
        <w:rFonts w:ascii="Wingdings" w:hAnsi="Wingdings" w:hint="default"/>
      </w:rPr>
    </w:lvl>
    <w:lvl w:ilvl="3" w:tplc="985A3720">
      <w:start w:val="1"/>
      <w:numFmt w:val="bullet"/>
      <w:lvlText w:val=""/>
      <w:lvlJc w:val="left"/>
      <w:pPr>
        <w:ind w:left="2880" w:hanging="360"/>
      </w:pPr>
      <w:rPr>
        <w:rFonts w:ascii="Symbol" w:hAnsi="Symbol" w:hint="default"/>
      </w:rPr>
    </w:lvl>
    <w:lvl w:ilvl="4" w:tplc="55AE5B38">
      <w:start w:val="1"/>
      <w:numFmt w:val="bullet"/>
      <w:lvlText w:val="o"/>
      <w:lvlJc w:val="left"/>
      <w:pPr>
        <w:ind w:left="3600" w:hanging="360"/>
      </w:pPr>
      <w:rPr>
        <w:rFonts w:ascii="Courier New" w:hAnsi="Courier New" w:hint="default"/>
      </w:rPr>
    </w:lvl>
    <w:lvl w:ilvl="5" w:tplc="F2B464FE">
      <w:start w:val="1"/>
      <w:numFmt w:val="bullet"/>
      <w:lvlText w:val=""/>
      <w:lvlJc w:val="left"/>
      <w:pPr>
        <w:ind w:left="4320" w:hanging="360"/>
      </w:pPr>
      <w:rPr>
        <w:rFonts w:ascii="Wingdings" w:hAnsi="Wingdings" w:hint="default"/>
      </w:rPr>
    </w:lvl>
    <w:lvl w:ilvl="6" w:tplc="CACEC406">
      <w:start w:val="1"/>
      <w:numFmt w:val="bullet"/>
      <w:lvlText w:val=""/>
      <w:lvlJc w:val="left"/>
      <w:pPr>
        <w:ind w:left="5040" w:hanging="360"/>
      </w:pPr>
      <w:rPr>
        <w:rFonts w:ascii="Symbol" w:hAnsi="Symbol" w:hint="default"/>
      </w:rPr>
    </w:lvl>
    <w:lvl w:ilvl="7" w:tplc="BE44D5BC">
      <w:start w:val="1"/>
      <w:numFmt w:val="bullet"/>
      <w:lvlText w:val="o"/>
      <w:lvlJc w:val="left"/>
      <w:pPr>
        <w:ind w:left="5760" w:hanging="360"/>
      </w:pPr>
      <w:rPr>
        <w:rFonts w:ascii="Courier New" w:hAnsi="Courier New" w:hint="default"/>
      </w:rPr>
    </w:lvl>
    <w:lvl w:ilvl="8" w:tplc="31E4607E">
      <w:start w:val="1"/>
      <w:numFmt w:val="bullet"/>
      <w:lvlText w:val=""/>
      <w:lvlJc w:val="left"/>
      <w:pPr>
        <w:ind w:left="6480" w:hanging="360"/>
      </w:pPr>
      <w:rPr>
        <w:rFonts w:ascii="Wingdings" w:hAnsi="Wingdings" w:hint="default"/>
      </w:rPr>
    </w:lvl>
  </w:abstractNum>
  <w:abstractNum w:abstractNumId="24" w15:restartNumberingAfterBreak="0">
    <w:nsid w:val="793A772A"/>
    <w:multiLevelType w:val="hybridMultilevel"/>
    <w:tmpl w:val="24D2E234"/>
    <w:lvl w:ilvl="0" w:tplc="0405001B">
      <w:start w:val="1"/>
      <w:numFmt w:val="lowerRoman"/>
      <w:lvlText w:val="%1."/>
      <w:lvlJc w:val="righ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AD80246"/>
    <w:multiLevelType w:val="hybridMultilevel"/>
    <w:tmpl w:val="6E0664A2"/>
    <w:lvl w:ilvl="0" w:tplc="6AD04484">
      <w:start w:val="1"/>
      <w:numFmt w:val="lowerLetter"/>
      <w:lvlText w:val="%1)"/>
      <w:lvlJc w:val="left"/>
      <w:pPr>
        <w:ind w:left="1287" w:hanging="360"/>
      </w:pPr>
      <w:rPr>
        <w:rFonts w:hint="default"/>
      </w:rPr>
    </w:lvl>
    <w:lvl w:ilvl="1" w:tplc="F67A49E6">
      <w:start w:val="1"/>
      <w:numFmt w:val="decimal"/>
      <w:lvlText w:val="%2."/>
      <w:lvlJc w:val="left"/>
      <w:pPr>
        <w:ind w:left="2007" w:hanging="36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7DBF5C21"/>
    <w:multiLevelType w:val="hybridMultilevel"/>
    <w:tmpl w:val="6A3CFC12"/>
    <w:lvl w:ilvl="0" w:tplc="F910A04A">
      <w:start w:val="1"/>
      <w:numFmt w:val="lowerLetter"/>
      <w:lvlText w:val="%1."/>
      <w:lvlJc w:val="left"/>
      <w:pPr>
        <w:ind w:left="927" w:hanging="359"/>
      </w:pPr>
      <w:rPr>
        <w:rFonts w:ascii="Verdana" w:hAnsi="Verdana" w:hint="default"/>
        <w:b w:val="0"/>
        <w:i w:val="0"/>
        <w:sz w:val="18"/>
      </w:rPr>
    </w:lvl>
    <w:lvl w:ilvl="1" w:tplc="BB041624">
      <w:start w:val="1"/>
      <w:numFmt w:val="lowerLetter"/>
      <w:lvlText w:val="%2."/>
      <w:lvlJc w:val="left"/>
      <w:pPr>
        <w:ind w:left="1647" w:hanging="359"/>
      </w:pPr>
    </w:lvl>
    <w:lvl w:ilvl="2" w:tplc="CB24B892">
      <w:start w:val="1"/>
      <w:numFmt w:val="lowerRoman"/>
      <w:lvlText w:val="%3."/>
      <w:lvlJc w:val="right"/>
      <w:pPr>
        <w:ind w:left="2367" w:hanging="179"/>
      </w:pPr>
    </w:lvl>
    <w:lvl w:ilvl="3" w:tplc="28A228F0">
      <w:start w:val="1"/>
      <w:numFmt w:val="decimal"/>
      <w:lvlText w:val="%4."/>
      <w:lvlJc w:val="left"/>
      <w:pPr>
        <w:ind w:left="3087" w:hanging="359"/>
      </w:pPr>
    </w:lvl>
    <w:lvl w:ilvl="4" w:tplc="FE744A38">
      <w:start w:val="1"/>
      <w:numFmt w:val="lowerLetter"/>
      <w:lvlText w:val="%5."/>
      <w:lvlJc w:val="left"/>
      <w:pPr>
        <w:ind w:left="3807" w:hanging="359"/>
      </w:pPr>
    </w:lvl>
    <w:lvl w:ilvl="5" w:tplc="B5089BDE">
      <w:start w:val="1"/>
      <w:numFmt w:val="lowerRoman"/>
      <w:lvlText w:val="%6."/>
      <w:lvlJc w:val="right"/>
      <w:pPr>
        <w:ind w:left="4527" w:hanging="179"/>
      </w:pPr>
    </w:lvl>
    <w:lvl w:ilvl="6" w:tplc="FCF273BE">
      <w:start w:val="1"/>
      <w:numFmt w:val="decimal"/>
      <w:lvlText w:val="%7."/>
      <w:lvlJc w:val="left"/>
      <w:pPr>
        <w:ind w:left="5247" w:hanging="359"/>
      </w:pPr>
    </w:lvl>
    <w:lvl w:ilvl="7" w:tplc="E522102C">
      <w:start w:val="1"/>
      <w:numFmt w:val="lowerLetter"/>
      <w:lvlText w:val="%8."/>
      <w:lvlJc w:val="left"/>
      <w:pPr>
        <w:ind w:left="5967" w:hanging="359"/>
      </w:pPr>
    </w:lvl>
    <w:lvl w:ilvl="8" w:tplc="ACA6E4C2">
      <w:start w:val="1"/>
      <w:numFmt w:val="lowerRoman"/>
      <w:lvlText w:val="%9."/>
      <w:lvlJc w:val="right"/>
      <w:pPr>
        <w:ind w:left="6687" w:hanging="179"/>
      </w:pPr>
    </w:lvl>
  </w:abstractNum>
  <w:abstractNum w:abstractNumId="27"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591281787">
    <w:abstractNumId w:val="23"/>
  </w:num>
  <w:num w:numId="2" w16cid:durableId="1888175249">
    <w:abstractNumId w:val="11"/>
  </w:num>
  <w:num w:numId="3" w16cid:durableId="1194805836">
    <w:abstractNumId w:val="19"/>
  </w:num>
  <w:num w:numId="4" w16cid:durableId="1070423422">
    <w:abstractNumId w:val="14"/>
  </w:num>
  <w:num w:numId="5" w16cid:durableId="1821650412">
    <w:abstractNumId w:val="13"/>
  </w:num>
  <w:num w:numId="6" w16cid:durableId="597830234">
    <w:abstractNumId w:val="20"/>
  </w:num>
  <w:num w:numId="7" w16cid:durableId="2138450149">
    <w:abstractNumId w:val="12"/>
  </w:num>
  <w:num w:numId="8" w16cid:durableId="2004503028">
    <w:abstractNumId w:val="15"/>
  </w:num>
  <w:num w:numId="9" w16cid:durableId="1486507321">
    <w:abstractNumId w:val="6"/>
  </w:num>
  <w:num w:numId="10" w16cid:durableId="1841650757">
    <w:abstractNumId w:val="5"/>
  </w:num>
  <w:num w:numId="11" w16cid:durableId="209846408">
    <w:abstractNumId w:val="17"/>
  </w:num>
  <w:num w:numId="12" w16cid:durableId="685055122">
    <w:abstractNumId w:val="27"/>
  </w:num>
  <w:num w:numId="13" w16cid:durableId="2134863570">
    <w:abstractNumId w:val="4"/>
  </w:num>
  <w:num w:numId="14" w16cid:durableId="459960955">
    <w:abstractNumId w:val="25"/>
  </w:num>
  <w:num w:numId="15" w16cid:durableId="1571771568">
    <w:abstractNumId w:val="18"/>
  </w:num>
  <w:num w:numId="16" w16cid:durableId="1621956492">
    <w:abstractNumId w:val="24"/>
  </w:num>
  <w:num w:numId="17" w16cid:durableId="1271207670">
    <w:abstractNumId w:val="22"/>
  </w:num>
  <w:num w:numId="18" w16cid:durableId="1279600412">
    <w:abstractNumId w:val="19"/>
  </w:num>
  <w:num w:numId="19" w16cid:durableId="1071075125">
    <w:abstractNumId w:val="2"/>
  </w:num>
  <w:num w:numId="20" w16cid:durableId="8282062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9601415">
    <w:abstractNumId w:val="1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434024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375221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43574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289983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29581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1613024">
    <w:abstractNumId w:val="0"/>
  </w:num>
  <w:num w:numId="28" w16cid:durableId="1946034190">
    <w:abstractNumId w:val="4"/>
    <w:lvlOverride w:ilvl="0">
      <w:startOverride w:val="1"/>
    </w:lvlOverride>
    <w:lvlOverride w:ilvl="1"/>
    <w:lvlOverride w:ilvl="2"/>
    <w:lvlOverride w:ilvl="3"/>
    <w:lvlOverride w:ilvl="4"/>
    <w:lvlOverride w:ilvl="5"/>
    <w:lvlOverride w:ilvl="6"/>
    <w:lvlOverride w:ilvl="7"/>
    <w:lvlOverride w:ilvl="8"/>
  </w:num>
  <w:num w:numId="29" w16cid:durableId="631789062">
    <w:abstractNumId w:val="8"/>
  </w:num>
  <w:num w:numId="30" w16cid:durableId="64690050">
    <w:abstractNumId w:val="1"/>
  </w:num>
  <w:num w:numId="31" w16cid:durableId="1336305050">
    <w:abstractNumId w:val="3"/>
  </w:num>
  <w:num w:numId="32" w16cid:durableId="15817698">
    <w:abstractNumId w:val="7"/>
  </w:num>
  <w:num w:numId="33" w16cid:durableId="1279680361">
    <w:abstractNumId w:val="19"/>
  </w:num>
  <w:num w:numId="34" w16cid:durableId="112941139">
    <w:abstractNumId w:val="19"/>
  </w:num>
  <w:num w:numId="35" w16cid:durableId="2127308883">
    <w:abstractNumId w:val="19"/>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šková Lenka">
    <w15:presenceInfo w15:providerId="AD" w15:userId="S::lenka.hoskova@ceproas.cz::3186ba4a-d54b-4a51-8885-c491693337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trackRevisions/>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E39"/>
    <w:rsid w:val="00000958"/>
    <w:rsid w:val="000038DB"/>
    <w:rsid w:val="0000432A"/>
    <w:rsid w:val="00005E53"/>
    <w:rsid w:val="0000674C"/>
    <w:rsid w:val="00007B53"/>
    <w:rsid w:val="00010A08"/>
    <w:rsid w:val="00012D0B"/>
    <w:rsid w:val="000136F9"/>
    <w:rsid w:val="000137E1"/>
    <w:rsid w:val="0001441F"/>
    <w:rsid w:val="0001468C"/>
    <w:rsid w:val="00014A2A"/>
    <w:rsid w:val="000156CF"/>
    <w:rsid w:val="00015842"/>
    <w:rsid w:val="00015C7D"/>
    <w:rsid w:val="00015CE6"/>
    <w:rsid w:val="00016F9F"/>
    <w:rsid w:val="00017A44"/>
    <w:rsid w:val="000218AF"/>
    <w:rsid w:val="00022FA4"/>
    <w:rsid w:val="00023237"/>
    <w:rsid w:val="00025FF9"/>
    <w:rsid w:val="0002721E"/>
    <w:rsid w:val="00027529"/>
    <w:rsid w:val="00027DC8"/>
    <w:rsid w:val="00032F0E"/>
    <w:rsid w:val="00034077"/>
    <w:rsid w:val="00034FEF"/>
    <w:rsid w:val="00036370"/>
    <w:rsid w:val="000400FB"/>
    <w:rsid w:val="000407B4"/>
    <w:rsid w:val="00042379"/>
    <w:rsid w:val="000423C2"/>
    <w:rsid w:val="0004484A"/>
    <w:rsid w:val="00045A48"/>
    <w:rsid w:val="00045E98"/>
    <w:rsid w:val="0004649F"/>
    <w:rsid w:val="00046893"/>
    <w:rsid w:val="000479D2"/>
    <w:rsid w:val="000512C0"/>
    <w:rsid w:val="00051722"/>
    <w:rsid w:val="00051A7F"/>
    <w:rsid w:val="00054F10"/>
    <w:rsid w:val="000576F0"/>
    <w:rsid w:val="0006086A"/>
    <w:rsid w:val="00061BCE"/>
    <w:rsid w:val="00063ADA"/>
    <w:rsid w:val="00064223"/>
    <w:rsid w:val="00064795"/>
    <w:rsid w:val="0006778F"/>
    <w:rsid w:val="0007031B"/>
    <w:rsid w:val="0007067C"/>
    <w:rsid w:val="000710B9"/>
    <w:rsid w:val="00073081"/>
    <w:rsid w:val="000733BD"/>
    <w:rsid w:val="00075AE4"/>
    <w:rsid w:val="00076421"/>
    <w:rsid w:val="000764BD"/>
    <w:rsid w:val="000769A1"/>
    <w:rsid w:val="00076E07"/>
    <w:rsid w:val="00081E71"/>
    <w:rsid w:val="00081F83"/>
    <w:rsid w:val="00082074"/>
    <w:rsid w:val="00083347"/>
    <w:rsid w:val="000846B2"/>
    <w:rsid w:val="0008521F"/>
    <w:rsid w:val="00087026"/>
    <w:rsid w:val="00087F0C"/>
    <w:rsid w:val="000910EB"/>
    <w:rsid w:val="000929E9"/>
    <w:rsid w:val="000933EC"/>
    <w:rsid w:val="0009544A"/>
    <w:rsid w:val="00096F16"/>
    <w:rsid w:val="000A0648"/>
    <w:rsid w:val="000A2B4C"/>
    <w:rsid w:val="000A46A6"/>
    <w:rsid w:val="000A49C1"/>
    <w:rsid w:val="000A6D0F"/>
    <w:rsid w:val="000B2047"/>
    <w:rsid w:val="000B2BB7"/>
    <w:rsid w:val="000B2F40"/>
    <w:rsid w:val="000B3991"/>
    <w:rsid w:val="000B4176"/>
    <w:rsid w:val="000B44E1"/>
    <w:rsid w:val="000B68E2"/>
    <w:rsid w:val="000C00C5"/>
    <w:rsid w:val="000C15A5"/>
    <w:rsid w:val="000C245B"/>
    <w:rsid w:val="000C25AF"/>
    <w:rsid w:val="000C3318"/>
    <w:rsid w:val="000C4406"/>
    <w:rsid w:val="000C44D1"/>
    <w:rsid w:val="000C4B0B"/>
    <w:rsid w:val="000C6133"/>
    <w:rsid w:val="000C6811"/>
    <w:rsid w:val="000D19D8"/>
    <w:rsid w:val="000D1C75"/>
    <w:rsid w:val="000D25DE"/>
    <w:rsid w:val="000D2692"/>
    <w:rsid w:val="000D4502"/>
    <w:rsid w:val="000D4F7D"/>
    <w:rsid w:val="000E010D"/>
    <w:rsid w:val="000E025F"/>
    <w:rsid w:val="000E1420"/>
    <w:rsid w:val="000E2A8A"/>
    <w:rsid w:val="000E40F9"/>
    <w:rsid w:val="000E478E"/>
    <w:rsid w:val="000E73E1"/>
    <w:rsid w:val="000F32E8"/>
    <w:rsid w:val="000F3837"/>
    <w:rsid w:val="000F3846"/>
    <w:rsid w:val="000F4CE4"/>
    <w:rsid w:val="000F7014"/>
    <w:rsid w:val="00100A1D"/>
    <w:rsid w:val="00101BD7"/>
    <w:rsid w:val="001026D3"/>
    <w:rsid w:val="00103A93"/>
    <w:rsid w:val="00105510"/>
    <w:rsid w:val="0010576B"/>
    <w:rsid w:val="00110C93"/>
    <w:rsid w:val="00110DF1"/>
    <w:rsid w:val="00111715"/>
    <w:rsid w:val="00111B03"/>
    <w:rsid w:val="00111B8F"/>
    <w:rsid w:val="00113CDF"/>
    <w:rsid w:val="00115D99"/>
    <w:rsid w:val="00117D14"/>
    <w:rsid w:val="00122F22"/>
    <w:rsid w:val="00123AFD"/>
    <w:rsid w:val="00124B28"/>
    <w:rsid w:val="00126E5B"/>
    <w:rsid w:val="00133056"/>
    <w:rsid w:val="00133126"/>
    <w:rsid w:val="001332AE"/>
    <w:rsid w:val="0013336C"/>
    <w:rsid w:val="0013580F"/>
    <w:rsid w:val="00136880"/>
    <w:rsid w:val="00136A15"/>
    <w:rsid w:val="00136CCA"/>
    <w:rsid w:val="00141868"/>
    <w:rsid w:val="001421FC"/>
    <w:rsid w:val="0014287A"/>
    <w:rsid w:val="00142D3F"/>
    <w:rsid w:val="00144458"/>
    <w:rsid w:val="00144A14"/>
    <w:rsid w:val="00145776"/>
    <w:rsid w:val="00146097"/>
    <w:rsid w:val="00147BF7"/>
    <w:rsid w:val="0015059B"/>
    <w:rsid w:val="00150C01"/>
    <w:rsid w:val="00151D2C"/>
    <w:rsid w:val="001531BC"/>
    <w:rsid w:val="00153B47"/>
    <w:rsid w:val="001544C2"/>
    <w:rsid w:val="00154A1F"/>
    <w:rsid w:val="00156B95"/>
    <w:rsid w:val="00156BDB"/>
    <w:rsid w:val="00160049"/>
    <w:rsid w:val="00160DE1"/>
    <w:rsid w:val="001632C9"/>
    <w:rsid w:val="00163A4F"/>
    <w:rsid w:val="00163D36"/>
    <w:rsid w:val="001656FD"/>
    <w:rsid w:val="0016587D"/>
    <w:rsid w:val="00167AAD"/>
    <w:rsid w:val="0017030C"/>
    <w:rsid w:val="001707F8"/>
    <w:rsid w:val="00170969"/>
    <w:rsid w:val="00171705"/>
    <w:rsid w:val="00171BD3"/>
    <w:rsid w:val="00172EB2"/>
    <w:rsid w:val="00177804"/>
    <w:rsid w:val="0018000A"/>
    <w:rsid w:val="001817A9"/>
    <w:rsid w:val="001823CF"/>
    <w:rsid w:val="00184DEE"/>
    <w:rsid w:val="00185A01"/>
    <w:rsid w:val="00185D45"/>
    <w:rsid w:val="00185D58"/>
    <w:rsid w:val="001861D0"/>
    <w:rsid w:val="00191B25"/>
    <w:rsid w:val="00193273"/>
    <w:rsid w:val="001949B4"/>
    <w:rsid w:val="0019571F"/>
    <w:rsid w:val="001979E5"/>
    <w:rsid w:val="00197D5F"/>
    <w:rsid w:val="00197DC9"/>
    <w:rsid w:val="00197EB5"/>
    <w:rsid w:val="001A06CD"/>
    <w:rsid w:val="001A1B10"/>
    <w:rsid w:val="001A37C1"/>
    <w:rsid w:val="001A4514"/>
    <w:rsid w:val="001A4E26"/>
    <w:rsid w:val="001A6B84"/>
    <w:rsid w:val="001A7730"/>
    <w:rsid w:val="001B0429"/>
    <w:rsid w:val="001B089D"/>
    <w:rsid w:val="001B1035"/>
    <w:rsid w:val="001B1242"/>
    <w:rsid w:val="001B5606"/>
    <w:rsid w:val="001B7966"/>
    <w:rsid w:val="001B7E06"/>
    <w:rsid w:val="001C0502"/>
    <w:rsid w:val="001C1E47"/>
    <w:rsid w:val="001C21D6"/>
    <w:rsid w:val="001C45CC"/>
    <w:rsid w:val="001C4C05"/>
    <w:rsid w:val="001C4E79"/>
    <w:rsid w:val="001C5157"/>
    <w:rsid w:val="001C53EA"/>
    <w:rsid w:val="001C6060"/>
    <w:rsid w:val="001C6B60"/>
    <w:rsid w:val="001C6D84"/>
    <w:rsid w:val="001D209B"/>
    <w:rsid w:val="001D227B"/>
    <w:rsid w:val="001D269A"/>
    <w:rsid w:val="001D2ECC"/>
    <w:rsid w:val="001D42EE"/>
    <w:rsid w:val="001D60A2"/>
    <w:rsid w:val="001D6586"/>
    <w:rsid w:val="001D69C3"/>
    <w:rsid w:val="001D7A05"/>
    <w:rsid w:val="001D7D02"/>
    <w:rsid w:val="001D7EAD"/>
    <w:rsid w:val="001D7EC8"/>
    <w:rsid w:val="001E0B22"/>
    <w:rsid w:val="001E135B"/>
    <w:rsid w:val="001E2CED"/>
    <w:rsid w:val="001E4940"/>
    <w:rsid w:val="001E6DDF"/>
    <w:rsid w:val="001E7C42"/>
    <w:rsid w:val="001F038F"/>
    <w:rsid w:val="001F1DE7"/>
    <w:rsid w:val="001F262F"/>
    <w:rsid w:val="001F4564"/>
    <w:rsid w:val="001F7AB0"/>
    <w:rsid w:val="00201780"/>
    <w:rsid w:val="002027D7"/>
    <w:rsid w:val="00204F94"/>
    <w:rsid w:val="00207F83"/>
    <w:rsid w:val="00212348"/>
    <w:rsid w:val="002132CB"/>
    <w:rsid w:val="0021351E"/>
    <w:rsid w:val="00214541"/>
    <w:rsid w:val="002159BF"/>
    <w:rsid w:val="00215E15"/>
    <w:rsid w:val="0022006D"/>
    <w:rsid w:val="0022075A"/>
    <w:rsid w:val="00220DE1"/>
    <w:rsid w:val="00221AD2"/>
    <w:rsid w:val="002220FA"/>
    <w:rsid w:val="0022276E"/>
    <w:rsid w:val="00222E56"/>
    <w:rsid w:val="00223320"/>
    <w:rsid w:val="0022477B"/>
    <w:rsid w:val="00224B10"/>
    <w:rsid w:val="00225234"/>
    <w:rsid w:val="0022571A"/>
    <w:rsid w:val="00225A58"/>
    <w:rsid w:val="00225CDB"/>
    <w:rsid w:val="00227E27"/>
    <w:rsid w:val="0023018F"/>
    <w:rsid w:val="00230B1A"/>
    <w:rsid w:val="00233990"/>
    <w:rsid w:val="00234E80"/>
    <w:rsid w:val="00236625"/>
    <w:rsid w:val="00236ED8"/>
    <w:rsid w:val="0023700B"/>
    <w:rsid w:val="00237B61"/>
    <w:rsid w:val="0024076C"/>
    <w:rsid w:val="00241976"/>
    <w:rsid w:val="00243568"/>
    <w:rsid w:val="00245A44"/>
    <w:rsid w:val="00250A71"/>
    <w:rsid w:val="00250FC9"/>
    <w:rsid w:val="00251A48"/>
    <w:rsid w:val="00252397"/>
    <w:rsid w:val="0025388B"/>
    <w:rsid w:val="00253DB8"/>
    <w:rsid w:val="00254307"/>
    <w:rsid w:val="00254C4F"/>
    <w:rsid w:val="0025579D"/>
    <w:rsid w:val="00255AA2"/>
    <w:rsid w:val="00256CA5"/>
    <w:rsid w:val="002574C6"/>
    <w:rsid w:val="002574DB"/>
    <w:rsid w:val="0026124F"/>
    <w:rsid w:val="002632DB"/>
    <w:rsid w:val="00264CB8"/>
    <w:rsid w:val="00270857"/>
    <w:rsid w:val="00270C35"/>
    <w:rsid w:val="002711B5"/>
    <w:rsid w:val="00271C6D"/>
    <w:rsid w:val="00271FF7"/>
    <w:rsid w:val="00272353"/>
    <w:rsid w:val="002733C5"/>
    <w:rsid w:val="002744CF"/>
    <w:rsid w:val="0027470D"/>
    <w:rsid w:val="00274FD8"/>
    <w:rsid w:val="00275E47"/>
    <w:rsid w:val="0027623C"/>
    <w:rsid w:val="00280AEC"/>
    <w:rsid w:val="00281B49"/>
    <w:rsid w:val="00282E45"/>
    <w:rsid w:val="002832D9"/>
    <w:rsid w:val="00290470"/>
    <w:rsid w:val="002945BF"/>
    <w:rsid w:val="00294DC4"/>
    <w:rsid w:val="00295498"/>
    <w:rsid w:val="00295719"/>
    <w:rsid w:val="002961D6"/>
    <w:rsid w:val="00296666"/>
    <w:rsid w:val="002A2536"/>
    <w:rsid w:val="002A3633"/>
    <w:rsid w:val="002A420B"/>
    <w:rsid w:val="002A4497"/>
    <w:rsid w:val="002A6660"/>
    <w:rsid w:val="002A7A06"/>
    <w:rsid w:val="002B0B54"/>
    <w:rsid w:val="002B1A4A"/>
    <w:rsid w:val="002B2952"/>
    <w:rsid w:val="002B339D"/>
    <w:rsid w:val="002B3F5F"/>
    <w:rsid w:val="002B40FE"/>
    <w:rsid w:val="002B410B"/>
    <w:rsid w:val="002B4262"/>
    <w:rsid w:val="002B4D55"/>
    <w:rsid w:val="002B5183"/>
    <w:rsid w:val="002B53AC"/>
    <w:rsid w:val="002B5BB7"/>
    <w:rsid w:val="002B5E60"/>
    <w:rsid w:val="002B6713"/>
    <w:rsid w:val="002B7242"/>
    <w:rsid w:val="002C0188"/>
    <w:rsid w:val="002C1CAF"/>
    <w:rsid w:val="002C35BF"/>
    <w:rsid w:val="002C36DA"/>
    <w:rsid w:val="002C48BF"/>
    <w:rsid w:val="002C4B4F"/>
    <w:rsid w:val="002C5205"/>
    <w:rsid w:val="002C660F"/>
    <w:rsid w:val="002C771F"/>
    <w:rsid w:val="002C77A4"/>
    <w:rsid w:val="002D17BE"/>
    <w:rsid w:val="002D26CC"/>
    <w:rsid w:val="002D2EE7"/>
    <w:rsid w:val="002D3E98"/>
    <w:rsid w:val="002D4062"/>
    <w:rsid w:val="002E5D42"/>
    <w:rsid w:val="002E5F4A"/>
    <w:rsid w:val="002E6190"/>
    <w:rsid w:val="002E672C"/>
    <w:rsid w:val="002F026A"/>
    <w:rsid w:val="002F2FA3"/>
    <w:rsid w:val="002F358A"/>
    <w:rsid w:val="002F42B8"/>
    <w:rsid w:val="002F4B56"/>
    <w:rsid w:val="002F5069"/>
    <w:rsid w:val="002F55EE"/>
    <w:rsid w:val="002F5F06"/>
    <w:rsid w:val="002F779D"/>
    <w:rsid w:val="003024FF"/>
    <w:rsid w:val="00302E8E"/>
    <w:rsid w:val="00303465"/>
    <w:rsid w:val="003044DE"/>
    <w:rsid w:val="00305B2F"/>
    <w:rsid w:val="0030687A"/>
    <w:rsid w:val="003073D6"/>
    <w:rsid w:val="0030770F"/>
    <w:rsid w:val="003079B9"/>
    <w:rsid w:val="00310FE4"/>
    <w:rsid w:val="00311629"/>
    <w:rsid w:val="00311FC2"/>
    <w:rsid w:val="00312E33"/>
    <w:rsid w:val="003138D8"/>
    <w:rsid w:val="00313AB0"/>
    <w:rsid w:val="003174B3"/>
    <w:rsid w:val="00317C7C"/>
    <w:rsid w:val="00320E65"/>
    <w:rsid w:val="00321E71"/>
    <w:rsid w:val="00323132"/>
    <w:rsid w:val="003232A1"/>
    <w:rsid w:val="0032394D"/>
    <w:rsid w:val="00324DB0"/>
    <w:rsid w:val="0032513E"/>
    <w:rsid w:val="00325E9E"/>
    <w:rsid w:val="00326C0A"/>
    <w:rsid w:val="00326E67"/>
    <w:rsid w:val="00330407"/>
    <w:rsid w:val="00330489"/>
    <w:rsid w:val="0033109F"/>
    <w:rsid w:val="0033132D"/>
    <w:rsid w:val="00332ED7"/>
    <w:rsid w:val="0033403B"/>
    <w:rsid w:val="00334620"/>
    <w:rsid w:val="00334A04"/>
    <w:rsid w:val="00334D62"/>
    <w:rsid w:val="0033674E"/>
    <w:rsid w:val="00337600"/>
    <w:rsid w:val="0034111B"/>
    <w:rsid w:val="00342788"/>
    <w:rsid w:val="0034331A"/>
    <w:rsid w:val="00343AA8"/>
    <w:rsid w:val="00343F18"/>
    <w:rsid w:val="0034434E"/>
    <w:rsid w:val="003464B8"/>
    <w:rsid w:val="0034726C"/>
    <w:rsid w:val="00347B7C"/>
    <w:rsid w:val="00351760"/>
    <w:rsid w:val="00351E4D"/>
    <w:rsid w:val="00353731"/>
    <w:rsid w:val="00353738"/>
    <w:rsid w:val="00353CF6"/>
    <w:rsid w:val="00354669"/>
    <w:rsid w:val="00354726"/>
    <w:rsid w:val="0035482D"/>
    <w:rsid w:val="00355FEA"/>
    <w:rsid w:val="00356A89"/>
    <w:rsid w:val="003572E0"/>
    <w:rsid w:val="00361184"/>
    <w:rsid w:val="00361CEF"/>
    <w:rsid w:val="00363594"/>
    <w:rsid w:val="0036541E"/>
    <w:rsid w:val="003657CD"/>
    <w:rsid w:val="00365FF5"/>
    <w:rsid w:val="00371F2C"/>
    <w:rsid w:val="003726FD"/>
    <w:rsid w:val="00373CF0"/>
    <w:rsid w:val="003749AD"/>
    <w:rsid w:val="003811B9"/>
    <w:rsid w:val="003818A2"/>
    <w:rsid w:val="00383169"/>
    <w:rsid w:val="0038379D"/>
    <w:rsid w:val="003846F9"/>
    <w:rsid w:val="00384ABE"/>
    <w:rsid w:val="0038513D"/>
    <w:rsid w:val="00386743"/>
    <w:rsid w:val="00386D9D"/>
    <w:rsid w:val="00386DA7"/>
    <w:rsid w:val="00386E8B"/>
    <w:rsid w:val="00391463"/>
    <w:rsid w:val="0039205A"/>
    <w:rsid w:val="003932D2"/>
    <w:rsid w:val="00393734"/>
    <w:rsid w:val="00394A0A"/>
    <w:rsid w:val="00394ED3"/>
    <w:rsid w:val="00396019"/>
    <w:rsid w:val="003966CC"/>
    <w:rsid w:val="00396958"/>
    <w:rsid w:val="00397B39"/>
    <w:rsid w:val="003A1D78"/>
    <w:rsid w:val="003A364C"/>
    <w:rsid w:val="003A4A5E"/>
    <w:rsid w:val="003A4C4D"/>
    <w:rsid w:val="003A5BD6"/>
    <w:rsid w:val="003A6682"/>
    <w:rsid w:val="003A6BC3"/>
    <w:rsid w:val="003A6D04"/>
    <w:rsid w:val="003B15C7"/>
    <w:rsid w:val="003B2214"/>
    <w:rsid w:val="003B29C6"/>
    <w:rsid w:val="003B671E"/>
    <w:rsid w:val="003B785E"/>
    <w:rsid w:val="003B7C6F"/>
    <w:rsid w:val="003C0256"/>
    <w:rsid w:val="003C0316"/>
    <w:rsid w:val="003C034C"/>
    <w:rsid w:val="003C0539"/>
    <w:rsid w:val="003C1268"/>
    <w:rsid w:val="003C21CC"/>
    <w:rsid w:val="003C33CC"/>
    <w:rsid w:val="003C637B"/>
    <w:rsid w:val="003C66B2"/>
    <w:rsid w:val="003D3C0F"/>
    <w:rsid w:val="003D621D"/>
    <w:rsid w:val="003E08CA"/>
    <w:rsid w:val="003E16AF"/>
    <w:rsid w:val="003E1B0D"/>
    <w:rsid w:val="003E2230"/>
    <w:rsid w:val="003E587E"/>
    <w:rsid w:val="003E6297"/>
    <w:rsid w:val="003E6B42"/>
    <w:rsid w:val="003E6C35"/>
    <w:rsid w:val="003F0BF0"/>
    <w:rsid w:val="003F16F9"/>
    <w:rsid w:val="003F1D41"/>
    <w:rsid w:val="003F241B"/>
    <w:rsid w:val="003F30B0"/>
    <w:rsid w:val="003F6247"/>
    <w:rsid w:val="003F6483"/>
    <w:rsid w:val="003F681F"/>
    <w:rsid w:val="0040057F"/>
    <w:rsid w:val="004006CE"/>
    <w:rsid w:val="004008D3"/>
    <w:rsid w:val="00400E18"/>
    <w:rsid w:val="00401BB1"/>
    <w:rsid w:val="0040365A"/>
    <w:rsid w:val="00403DBD"/>
    <w:rsid w:val="00405AD6"/>
    <w:rsid w:val="00406E61"/>
    <w:rsid w:val="00407F9D"/>
    <w:rsid w:val="00410BEB"/>
    <w:rsid w:val="00410DC1"/>
    <w:rsid w:val="00413CF8"/>
    <w:rsid w:val="00414247"/>
    <w:rsid w:val="004144B5"/>
    <w:rsid w:val="004145B3"/>
    <w:rsid w:val="00414FE6"/>
    <w:rsid w:val="00421CD0"/>
    <w:rsid w:val="00422583"/>
    <w:rsid w:val="00422E4B"/>
    <w:rsid w:val="0042462F"/>
    <w:rsid w:val="00424CD3"/>
    <w:rsid w:val="00426C7F"/>
    <w:rsid w:val="0042770F"/>
    <w:rsid w:val="004306CD"/>
    <w:rsid w:val="00431BED"/>
    <w:rsid w:val="004336A6"/>
    <w:rsid w:val="004346FD"/>
    <w:rsid w:val="00435CE5"/>
    <w:rsid w:val="004402CF"/>
    <w:rsid w:val="00440A9A"/>
    <w:rsid w:val="004410A3"/>
    <w:rsid w:val="00442F16"/>
    <w:rsid w:val="004437DB"/>
    <w:rsid w:val="00443816"/>
    <w:rsid w:val="00445FAE"/>
    <w:rsid w:val="00446D3F"/>
    <w:rsid w:val="00447EAF"/>
    <w:rsid w:val="00452526"/>
    <w:rsid w:val="004554D1"/>
    <w:rsid w:val="00457DCB"/>
    <w:rsid w:val="00461AE7"/>
    <w:rsid w:val="00461EE3"/>
    <w:rsid w:val="00462E15"/>
    <w:rsid w:val="00466F37"/>
    <w:rsid w:val="00467561"/>
    <w:rsid w:val="00470474"/>
    <w:rsid w:val="00471811"/>
    <w:rsid w:val="00472382"/>
    <w:rsid w:val="00472434"/>
    <w:rsid w:val="0047346E"/>
    <w:rsid w:val="00473902"/>
    <w:rsid w:val="00473E19"/>
    <w:rsid w:val="00474B2E"/>
    <w:rsid w:val="00474DD8"/>
    <w:rsid w:val="004753CF"/>
    <w:rsid w:val="00475F06"/>
    <w:rsid w:val="004803E0"/>
    <w:rsid w:val="00480A75"/>
    <w:rsid w:val="00480F6B"/>
    <w:rsid w:val="004812C7"/>
    <w:rsid w:val="00481E98"/>
    <w:rsid w:val="004820BF"/>
    <w:rsid w:val="00482AA4"/>
    <w:rsid w:val="0048311E"/>
    <w:rsid w:val="004834A6"/>
    <w:rsid w:val="00483A1E"/>
    <w:rsid w:val="00483F5F"/>
    <w:rsid w:val="0048459D"/>
    <w:rsid w:val="00484627"/>
    <w:rsid w:val="004848A4"/>
    <w:rsid w:val="00486DB3"/>
    <w:rsid w:val="00493AF6"/>
    <w:rsid w:val="00493D02"/>
    <w:rsid w:val="004944AE"/>
    <w:rsid w:val="0049580D"/>
    <w:rsid w:val="00495AA5"/>
    <w:rsid w:val="00495F00"/>
    <w:rsid w:val="00496CF7"/>
    <w:rsid w:val="004978B7"/>
    <w:rsid w:val="00497BA7"/>
    <w:rsid w:val="004A0AD3"/>
    <w:rsid w:val="004A1108"/>
    <w:rsid w:val="004A1840"/>
    <w:rsid w:val="004A2404"/>
    <w:rsid w:val="004A2E98"/>
    <w:rsid w:val="004A5C0F"/>
    <w:rsid w:val="004A72D0"/>
    <w:rsid w:val="004A78DA"/>
    <w:rsid w:val="004B41DB"/>
    <w:rsid w:val="004B4379"/>
    <w:rsid w:val="004B4498"/>
    <w:rsid w:val="004B5135"/>
    <w:rsid w:val="004B7151"/>
    <w:rsid w:val="004B7526"/>
    <w:rsid w:val="004B7C46"/>
    <w:rsid w:val="004B7D10"/>
    <w:rsid w:val="004C09DD"/>
    <w:rsid w:val="004C1357"/>
    <w:rsid w:val="004C13FB"/>
    <w:rsid w:val="004C2025"/>
    <w:rsid w:val="004C30CE"/>
    <w:rsid w:val="004C5C98"/>
    <w:rsid w:val="004C5E57"/>
    <w:rsid w:val="004C748F"/>
    <w:rsid w:val="004C7A06"/>
    <w:rsid w:val="004D21FF"/>
    <w:rsid w:val="004E17DA"/>
    <w:rsid w:val="004E26C3"/>
    <w:rsid w:val="004E28F7"/>
    <w:rsid w:val="004E35BD"/>
    <w:rsid w:val="004E5170"/>
    <w:rsid w:val="004E56D4"/>
    <w:rsid w:val="004E56F4"/>
    <w:rsid w:val="004E7F5C"/>
    <w:rsid w:val="004F02B7"/>
    <w:rsid w:val="004F163E"/>
    <w:rsid w:val="004F29CD"/>
    <w:rsid w:val="004F3DB4"/>
    <w:rsid w:val="004F5000"/>
    <w:rsid w:val="004F6189"/>
    <w:rsid w:val="004F64A7"/>
    <w:rsid w:val="004F6604"/>
    <w:rsid w:val="004F66E1"/>
    <w:rsid w:val="004F6967"/>
    <w:rsid w:val="004F7CCA"/>
    <w:rsid w:val="00500BDF"/>
    <w:rsid w:val="00506C02"/>
    <w:rsid w:val="00512923"/>
    <w:rsid w:val="00512BEF"/>
    <w:rsid w:val="00513AA5"/>
    <w:rsid w:val="0051495C"/>
    <w:rsid w:val="00514C60"/>
    <w:rsid w:val="005159DD"/>
    <w:rsid w:val="00516389"/>
    <w:rsid w:val="00522CDE"/>
    <w:rsid w:val="005237F7"/>
    <w:rsid w:val="00525602"/>
    <w:rsid w:val="005256D1"/>
    <w:rsid w:val="00526B2D"/>
    <w:rsid w:val="00526C0B"/>
    <w:rsid w:val="005311E7"/>
    <w:rsid w:val="00531655"/>
    <w:rsid w:val="005320AB"/>
    <w:rsid w:val="0053236E"/>
    <w:rsid w:val="00533EAE"/>
    <w:rsid w:val="00533ECD"/>
    <w:rsid w:val="00534895"/>
    <w:rsid w:val="00534933"/>
    <w:rsid w:val="005354C6"/>
    <w:rsid w:val="00535DEC"/>
    <w:rsid w:val="00535F50"/>
    <w:rsid w:val="005370C6"/>
    <w:rsid w:val="00540035"/>
    <w:rsid w:val="005451BD"/>
    <w:rsid w:val="005453B3"/>
    <w:rsid w:val="00547161"/>
    <w:rsid w:val="005478D1"/>
    <w:rsid w:val="005507EE"/>
    <w:rsid w:val="00551AC2"/>
    <w:rsid w:val="00551CDB"/>
    <w:rsid w:val="00551DC1"/>
    <w:rsid w:val="00553073"/>
    <w:rsid w:val="0055374F"/>
    <w:rsid w:val="00553C4C"/>
    <w:rsid w:val="00553FC1"/>
    <w:rsid w:val="00554C8F"/>
    <w:rsid w:val="00556EBB"/>
    <w:rsid w:val="005607A8"/>
    <w:rsid w:val="00561432"/>
    <w:rsid w:val="00563840"/>
    <w:rsid w:val="005655D3"/>
    <w:rsid w:val="00565B3F"/>
    <w:rsid w:val="0056716D"/>
    <w:rsid w:val="005673C5"/>
    <w:rsid w:val="00567C7A"/>
    <w:rsid w:val="00571D1C"/>
    <w:rsid w:val="00573CB7"/>
    <w:rsid w:val="005747DD"/>
    <w:rsid w:val="00575B6A"/>
    <w:rsid w:val="00575F10"/>
    <w:rsid w:val="005764B0"/>
    <w:rsid w:val="00581B65"/>
    <w:rsid w:val="00582197"/>
    <w:rsid w:val="00583AA7"/>
    <w:rsid w:val="00583B7C"/>
    <w:rsid w:val="005846A7"/>
    <w:rsid w:val="00584BBB"/>
    <w:rsid w:val="00585DBE"/>
    <w:rsid w:val="0058679F"/>
    <w:rsid w:val="00586BE0"/>
    <w:rsid w:val="00587772"/>
    <w:rsid w:val="00590717"/>
    <w:rsid w:val="00590B54"/>
    <w:rsid w:val="00592FCB"/>
    <w:rsid w:val="005931EE"/>
    <w:rsid w:val="005964C8"/>
    <w:rsid w:val="005974D9"/>
    <w:rsid w:val="005A0ADF"/>
    <w:rsid w:val="005A1356"/>
    <w:rsid w:val="005A1769"/>
    <w:rsid w:val="005A1DE4"/>
    <w:rsid w:val="005A3EE9"/>
    <w:rsid w:val="005A509C"/>
    <w:rsid w:val="005A5ED5"/>
    <w:rsid w:val="005B0D4D"/>
    <w:rsid w:val="005B170C"/>
    <w:rsid w:val="005B28EA"/>
    <w:rsid w:val="005B3180"/>
    <w:rsid w:val="005B60D1"/>
    <w:rsid w:val="005B6344"/>
    <w:rsid w:val="005B6ED4"/>
    <w:rsid w:val="005B7E6B"/>
    <w:rsid w:val="005C2B09"/>
    <w:rsid w:val="005C2F90"/>
    <w:rsid w:val="005C3079"/>
    <w:rsid w:val="005C5D04"/>
    <w:rsid w:val="005C6038"/>
    <w:rsid w:val="005C6090"/>
    <w:rsid w:val="005C6F6C"/>
    <w:rsid w:val="005C7DD2"/>
    <w:rsid w:val="005D16AA"/>
    <w:rsid w:val="005D3FBB"/>
    <w:rsid w:val="005D411B"/>
    <w:rsid w:val="005D4DAD"/>
    <w:rsid w:val="005D7D33"/>
    <w:rsid w:val="005E366A"/>
    <w:rsid w:val="005F1AA9"/>
    <w:rsid w:val="005F1C80"/>
    <w:rsid w:val="005F2887"/>
    <w:rsid w:val="005F2E71"/>
    <w:rsid w:val="005F4A4B"/>
    <w:rsid w:val="005F4C28"/>
    <w:rsid w:val="005F551C"/>
    <w:rsid w:val="005F5A74"/>
    <w:rsid w:val="005F6A90"/>
    <w:rsid w:val="006011DD"/>
    <w:rsid w:val="006024F0"/>
    <w:rsid w:val="0060258A"/>
    <w:rsid w:val="00602674"/>
    <w:rsid w:val="006052A9"/>
    <w:rsid w:val="00605630"/>
    <w:rsid w:val="00605F49"/>
    <w:rsid w:val="00605F87"/>
    <w:rsid w:val="00607916"/>
    <w:rsid w:val="00607C7D"/>
    <w:rsid w:val="00611BE3"/>
    <w:rsid w:val="00612001"/>
    <w:rsid w:val="00613B76"/>
    <w:rsid w:val="00614B1D"/>
    <w:rsid w:val="006163D1"/>
    <w:rsid w:val="006167DC"/>
    <w:rsid w:val="006169B8"/>
    <w:rsid w:val="00616C81"/>
    <w:rsid w:val="00616EEC"/>
    <w:rsid w:val="00617157"/>
    <w:rsid w:val="00617726"/>
    <w:rsid w:val="00620ED0"/>
    <w:rsid w:val="00621153"/>
    <w:rsid w:val="0062141F"/>
    <w:rsid w:val="0062164C"/>
    <w:rsid w:val="006228CD"/>
    <w:rsid w:val="00623399"/>
    <w:rsid w:val="00625398"/>
    <w:rsid w:val="00625623"/>
    <w:rsid w:val="00625BDA"/>
    <w:rsid w:val="00626F72"/>
    <w:rsid w:val="006320E3"/>
    <w:rsid w:val="0063218A"/>
    <w:rsid w:val="00633530"/>
    <w:rsid w:val="0063373D"/>
    <w:rsid w:val="00634EA4"/>
    <w:rsid w:val="00635030"/>
    <w:rsid w:val="00635389"/>
    <w:rsid w:val="00635D66"/>
    <w:rsid w:val="00637540"/>
    <w:rsid w:val="006401EB"/>
    <w:rsid w:val="00642F3C"/>
    <w:rsid w:val="00645996"/>
    <w:rsid w:val="006465FC"/>
    <w:rsid w:val="00646944"/>
    <w:rsid w:val="00647BFF"/>
    <w:rsid w:val="00647D11"/>
    <w:rsid w:val="00650B53"/>
    <w:rsid w:val="00651E4C"/>
    <w:rsid w:val="00652B9D"/>
    <w:rsid w:val="00652F97"/>
    <w:rsid w:val="0065352F"/>
    <w:rsid w:val="00653D4A"/>
    <w:rsid w:val="00655F3D"/>
    <w:rsid w:val="006569FD"/>
    <w:rsid w:val="0066049D"/>
    <w:rsid w:val="00660948"/>
    <w:rsid w:val="00662AE6"/>
    <w:rsid w:val="0066337E"/>
    <w:rsid w:val="00663556"/>
    <w:rsid w:val="00664324"/>
    <w:rsid w:val="00665198"/>
    <w:rsid w:val="00666112"/>
    <w:rsid w:val="00670EF0"/>
    <w:rsid w:val="00672CA1"/>
    <w:rsid w:val="00673692"/>
    <w:rsid w:val="00674ADE"/>
    <w:rsid w:val="00675169"/>
    <w:rsid w:val="00675205"/>
    <w:rsid w:val="006758FE"/>
    <w:rsid w:val="00676082"/>
    <w:rsid w:val="00676861"/>
    <w:rsid w:val="0067774B"/>
    <w:rsid w:val="00677801"/>
    <w:rsid w:val="00677C86"/>
    <w:rsid w:val="00680583"/>
    <w:rsid w:val="0068127D"/>
    <w:rsid w:val="006813AC"/>
    <w:rsid w:val="006826A8"/>
    <w:rsid w:val="00682B3B"/>
    <w:rsid w:val="00682D35"/>
    <w:rsid w:val="00683188"/>
    <w:rsid w:val="006834AB"/>
    <w:rsid w:val="006838A2"/>
    <w:rsid w:val="00684856"/>
    <w:rsid w:val="00685E27"/>
    <w:rsid w:val="00687105"/>
    <w:rsid w:val="006901E8"/>
    <w:rsid w:val="00691008"/>
    <w:rsid w:val="0069460A"/>
    <w:rsid w:val="00694891"/>
    <w:rsid w:val="006959E3"/>
    <w:rsid w:val="00695D34"/>
    <w:rsid w:val="006969E1"/>
    <w:rsid w:val="006A0C6D"/>
    <w:rsid w:val="006A1D95"/>
    <w:rsid w:val="006A2D30"/>
    <w:rsid w:val="006A35C4"/>
    <w:rsid w:val="006A3EC5"/>
    <w:rsid w:val="006A4AC0"/>
    <w:rsid w:val="006A57E5"/>
    <w:rsid w:val="006A7EFC"/>
    <w:rsid w:val="006B0EF8"/>
    <w:rsid w:val="006B32E4"/>
    <w:rsid w:val="006B3E4F"/>
    <w:rsid w:val="006B40EA"/>
    <w:rsid w:val="006B4F23"/>
    <w:rsid w:val="006B5A73"/>
    <w:rsid w:val="006B5FB5"/>
    <w:rsid w:val="006B791E"/>
    <w:rsid w:val="006C17A8"/>
    <w:rsid w:val="006C2C48"/>
    <w:rsid w:val="006C2DF1"/>
    <w:rsid w:val="006C362B"/>
    <w:rsid w:val="006C3A97"/>
    <w:rsid w:val="006C6685"/>
    <w:rsid w:val="006C6D2A"/>
    <w:rsid w:val="006C6ED7"/>
    <w:rsid w:val="006D391B"/>
    <w:rsid w:val="006D4076"/>
    <w:rsid w:val="006D617D"/>
    <w:rsid w:val="006E07D7"/>
    <w:rsid w:val="006E1670"/>
    <w:rsid w:val="006E3AC8"/>
    <w:rsid w:val="006E467E"/>
    <w:rsid w:val="006E67F0"/>
    <w:rsid w:val="006E6FDE"/>
    <w:rsid w:val="006E70B2"/>
    <w:rsid w:val="006F1742"/>
    <w:rsid w:val="006F1E62"/>
    <w:rsid w:val="006F1FBE"/>
    <w:rsid w:val="006F43D4"/>
    <w:rsid w:val="006F55E1"/>
    <w:rsid w:val="006F61E5"/>
    <w:rsid w:val="006F6812"/>
    <w:rsid w:val="006F6EE8"/>
    <w:rsid w:val="006F7DCC"/>
    <w:rsid w:val="0070054C"/>
    <w:rsid w:val="00700E43"/>
    <w:rsid w:val="00700FFC"/>
    <w:rsid w:val="00702431"/>
    <w:rsid w:val="00702E94"/>
    <w:rsid w:val="00702FE9"/>
    <w:rsid w:val="00703BA7"/>
    <w:rsid w:val="00704986"/>
    <w:rsid w:val="00705F65"/>
    <w:rsid w:val="00706E7B"/>
    <w:rsid w:val="00707127"/>
    <w:rsid w:val="007073DC"/>
    <w:rsid w:val="0071176B"/>
    <w:rsid w:val="00713485"/>
    <w:rsid w:val="00713725"/>
    <w:rsid w:val="00714ED9"/>
    <w:rsid w:val="00715D28"/>
    <w:rsid w:val="007167E7"/>
    <w:rsid w:val="00717A30"/>
    <w:rsid w:val="00717B1D"/>
    <w:rsid w:val="007226B4"/>
    <w:rsid w:val="007226BF"/>
    <w:rsid w:val="007239FA"/>
    <w:rsid w:val="00724520"/>
    <w:rsid w:val="00726202"/>
    <w:rsid w:val="007265E6"/>
    <w:rsid w:val="00726E26"/>
    <w:rsid w:val="00727D04"/>
    <w:rsid w:val="00727ECD"/>
    <w:rsid w:val="00731193"/>
    <w:rsid w:val="00731970"/>
    <w:rsid w:val="00732A3B"/>
    <w:rsid w:val="007367AA"/>
    <w:rsid w:val="00736E6E"/>
    <w:rsid w:val="007370A0"/>
    <w:rsid w:val="0073734D"/>
    <w:rsid w:val="00737386"/>
    <w:rsid w:val="00737FD0"/>
    <w:rsid w:val="00740439"/>
    <w:rsid w:val="007406E7"/>
    <w:rsid w:val="00741434"/>
    <w:rsid w:val="007417A6"/>
    <w:rsid w:val="0074239C"/>
    <w:rsid w:val="007437CD"/>
    <w:rsid w:val="00744D8B"/>
    <w:rsid w:val="007458E6"/>
    <w:rsid w:val="00745FCB"/>
    <w:rsid w:val="0074784C"/>
    <w:rsid w:val="00750C89"/>
    <w:rsid w:val="00751D3C"/>
    <w:rsid w:val="00752182"/>
    <w:rsid w:val="00752DB8"/>
    <w:rsid w:val="007532D7"/>
    <w:rsid w:val="00754EA5"/>
    <w:rsid w:val="00755D62"/>
    <w:rsid w:val="00756A49"/>
    <w:rsid w:val="00760B40"/>
    <w:rsid w:val="00761959"/>
    <w:rsid w:val="00762331"/>
    <w:rsid w:val="0076335E"/>
    <w:rsid w:val="0076365C"/>
    <w:rsid w:val="0076373C"/>
    <w:rsid w:val="00763AF6"/>
    <w:rsid w:val="00763D32"/>
    <w:rsid w:val="007648F7"/>
    <w:rsid w:val="00766EE0"/>
    <w:rsid w:val="007678AF"/>
    <w:rsid w:val="00770424"/>
    <w:rsid w:val="00770D86"/>
    <w:rsid w:val="00771C46"/>
    <w:rsid w:val="00771D5B"/>
    <w:rsid w:val="00773DDE"/>
    <w:rsid w:val="0077463E"/>
    <w:rsid w:val="00775738"/>
    <w:rsid w:val="007803DE"/>
    <w:rsid w:val="00784439"/>
    <w:rsid w:val="00784FED"/>
    <w:rsid w:val="00785CCA"/>
    <w:rsid w:val="00787676"/>
    <w:rsid w:val="00787D6E"/>
    <w:rsid w:val="007900D9"/>
    <w:rsid w:val="00790850"/>
    <w:rsid w:val="00791CB1"/>
    <w:rsid w:val="00792261"/>
    <w:rsid w:val="00792655"/>
    <w:rsid w:val="00793450"/>
    <w:rsid w:val="00796E31"/>
    <w:rsid w:val="0079706F"/>
    <w:rsid w:val="00797438"/>
    <w:rsid w:val="00797B02"/>
    <w:rsid w:val="007A050C"/>
    <w:rsid w:val="007A0E48"/>
    <w:rsid w:val="007A4709"/>
    <w:rsid w:val="007A65DA"/>
    <w:rsid w:val="007A7438"/>
    <w:rsid w:val="007A763A"/>
    <w:rsid w:val="007B05BE"/>
    <w:rsid w:val="007B11D7"/>
    <w:rsid w:val="007B24C1"/>
    <w:rsid w:val="007B265A"/>
    <w:rsid w:val="007B41BC"/>
    <w:rsid w:val="007B6D27"/>
    <w:rsid w:val="007C1D05"/>
    <w:rsid w:val="007C2CBE"/>
    <w:rsid w:val="007C4131"/>
    <w:rsid w:val="007C44A9"/>
    <w:rsid w:val="007C6AF4"/>
    <w:rsid w:val="007C74D1"/>
    <w:rsid w:val="007D077B"/>
    <w:rsid w:val="007D3AF4"/>
    <w:rsid w:val="007D587C"/>
    <w:rsid w:val="007D69DE"/>
    <w:rsid w:val="007D6D26"/>
    <w:rsid w:val="007D724E"/>
    <w:rsid w:val="007D7FAA"/>
    <w:rsid w:val="007E02DC"/>
    <w:rsid w:val="007E03A0"/>
    <w:rsid w:val="007E3B1C"/>
    <w:rsid w:val="007E4568"/>
    <w:rsid w:val="007E487E"/>
    <w:rsid w:val="007E59FE"/>
    <w:rsid w:val="007F12CD"/>
    <w:rsid w:val="007F1544"/>
    <w:rsid w:val="007F200C"/>
    <w:rsid w:val="007F21C1"/>
    <w:rsid w:val="007F2635"/>
    <w:rsid w:val="007F2999"/>
    <w:rsid w:val="007F4AD7"/>
    <w:rsid w:val="007F5295"/>
    <w:rsid w:val="007F56E8"/>
    <w:rsid w:val="007F684F"/>
    <w:rsid w:val="007F69A0"/>
    <w:rsid w:val="007F6D2E"/>
    <w:rsid w:val="007F7488"/>
    <w:rsid w:val="00800859"/>
    <w:rsid w:val="0080127C"/>
    <w:rsid w:val="008020D3"/>
    <w:rsid w:val="00802A47"/>
    <w:rsid w:val="0080305C"/>
    <w:rsid w:val="00803F9E"/>
    <w:rsid w:val="00805B32"/>
    <w:rsid w:val="0080675B"/>
    <w:rsid w:val="008067CB"/>
    <w:rsid w:val="008109CF"/>
    <w:rsid w:val="008127D2"/>
    <w:rsid w:val="0081281D"/>
    <w:rsid w:val="00812BE3"/>
    <w:rsid w:val="00814C8A"/>
    <w:rsid w:val="00816D47"/>
    <w:rsid w:val="008178AC"/>
    <w:rsid w:val="008206A7"/>
    <w:rsid w:val="008236E9"/>
    <w:rsid w:val="0082425E"/>
    <w:rsid w:val="00825079"/>
    <w:rsid w:val="0082621B"/>
    <w:rsid w:val="00826731"/>
    <w:rsid w:val="0082732E"/>
    <w:rsid w:val="00827628"/>
    <w:rsid w:val="00830448"/>
    <w:rsid w:val="00830703"/>
    <w:rsid w:val="00830759"/>
    <w:rsid w:val="00830903"/>
    <w:rsid w:val="00831031"/>
    <w:rsid w:val="00831C34"/>
    <w:rsid w:val="0083368D"/>
    <w:rsid w:val="00833CA5"/>
    <w:rsid w:val="00837411"/>
    <w:rsid w:val="00840989"/>
    <w:rsid w:val="008430A0"/>
    <w:rsid w:val="008442BB"/>
    <w:rsid w:val="008443E4"/>
    <w:rsid w:val="008446EC"/>
    <w:rsid w:val="00844F54"/>
    <w:rsid w:val="00845536"/>
    <w:rsid w:val="00847880"/>
    <w:rsid w:val="008478DC"/>
    <w:rsid w:val="00847ACD"/>
    <w:rsid w:val="00847F80"/>
    <w:rsid w:val="00850D0D"/>
    <w:rsid w:val="008519FB"/>
    <w:rsid w:val="00852352"/>
    <w:rsid w:val="00852645"/>
    <w:rsid w:val="00852905"/>
    <w:rsid w:val="008529B9"/>
    <w:rsid w:val="00852E18"/>
    <w:rsid w:val="00853D06"/>
    <w:rsid w:val="00860A81"/>
    <w:rsid w:val="0086140D"/>
    <w:rsid w:val="00863BAD"/>
    <w:rsid w:val="0086458B"/>
    <w:rsid w:val="008654F0"/>
    <w:rsid w:val="00865660"/>
    <w:rsid w:val="008665AB"/>
    <w:rsid w:val="008707AE"/>
    <w:rsid w:val="008717C9"/>
    <w:rsid w:val="00871A8D"/>
    <w:rsid w:val="008721F9"/>
    <w:rsid w:val="0087222B"/>
    <w:rsid w:val="008758AC"/>
    <w:rsid w:val="00876120"/>
    <w:rsid w:val="00880B99"/>
    <w:rsid w:val="00881B34"/>
    <w:rsid w:val="00882745"/>
    <w:rsid w:val="00882DF3"/>
    <w:rsid w:val="00886544"/>
    <w:rsid w:val="0088662A"/>
    <w:rsid w:val="00891014"/>
    <w:rsid w:val="008927FD"/>
    <w:rsid w:val="00893C5F"/>
    <w:rsid w:val="008943E8"/>
    <w:rsid w:val="0089474C"/>
    <w:rsid w:val="00894A9B"/>
    <w:rsid w:val="00894C56"/>
    <w:rsid w:val="008970E5"/>
    <w:rsid w:val="00897377"/>
    <w:rsid w:val="008A01A7"/>
    <w:rsid w:val="008A079C"/>
    <w:rsid w:val="008A0EE1"/>
    <w:rsid w:val="008A1FEA"/>
    <w:rsid w:val="008A3595"/>
    <w:rsid w:val="008A5C90"/>
    <w:rsid w:val="008A6DF6"/>
    <w:rsid w:val="008A6F60"/>
    <w:rsid w:val="008A7F41"/>
    <w:rsid w:val="008B04A9"/>
    <w:rsid w:val="008B25BA"/>
    <w:rsid w:val="008B32F9"/>
    <w:rsid w:val="008B3782"/>
    <w:rsid w:val="008B5C75"/>
    <w:rsid w:val="008B6ADC"/>
    <w:rsid w:val="008B7532"/>
    <w:rsid w:val="008C1315"/>
    <w:rsid w:val="008C19D9"/>
    <w:rsid w:val="008C21F3"/>
    <w:rsid w:val="008C2ACC"/>
    <w:rsid w:val="008C2F59"/>
    <w:rsid w:val="008C4606"/>
    <w:rsid w:val="008C49F7"/>
    <w:rsid w:val="008C5136"/>
    <w:rsid w:val="008C6184"/>
    <w:rsid w:val="008D0D7F"/>
    <w:rsid w:val="008D3213"/>
    <w:rsid w:val="008D3C61"/>
    <w:rsid w:val="008D4FA7"/>
    <w:rsid w:val="008D55A8"/>
    <w:rsid w:val="008D5908"/>
    <w:rsid w:val="008D7ADB"/>
    <w:rsid w:val="008E057E"/>
    <w:rsid w:val="008E137E"/>
    <w:rsid w:val="008E3CF3"/>
    <w:rsid w:val="008E433C"/>
    <w:rsid w:val="008E5596"/>
    <w:rsid w:val="008E5841"/>
    <w:rsid w:val="008E5C98"/>
    <w:rsid w:val="008E5CF2"/>
    <w:rsid w:val="008E61E4"/>
    <w:rsid w:val="008F06AE"/>
    <w:rsid w:val="008F0D73"/>
    <w:rsid w:val="008F13AF"/>
    <w:rsid w:val="008F23F5"/>
    <w:rsid w:val="008F298D"/>
    <w:rsid w:val="008F3A4B"/>
    <w:rsid w:val="008F42F7"/>
    <w:rsid w:val="008F4D94"/>
    <w:rsid w:val="008F55DE"/>
    <w:rsid w:val="008F6AB4"/>
    <w:rsid w:val="008F74EB"/>
    <w:rsid w:val="008F7C90"/>
    <w:rsid w:val="0090067B"/>
    <w:rsid w:val="0090136C"/>
    <w:rsid w:val="00901478"/>
    <w:rsid w:val="00903350"/>
    <w:rsid w:val="009034D4"/>
    <w:rsid w:val="00903DFB"/>
    <w:rsid w:val="00904262"/>
    <w:rsid w:val="00904DED"/>
    <w:rsid w:val="00905C4E"/>
    <w:rsid w:val="009060C1"/>
    <w:rsid w:val="00907033"/>
    <w:rsid w:val="009070BA"/>
    <w:rsid w:val="009105D6"/>
    <w:rsid w:val="00910D1A"/>
    <w:rsid w:val="00911368"/>
    <w:rsid w:val="00911C09"/>
    <w:rsid w:val="00911E3B"/>
    <w:rsid w:val="00912647"/>
    <w:rsid w:val="0091533C"/>
    <w:rsid w:val="00915B82"/>
    <w:rsid w:val="00916513"/>
    <w:rsid w:val="009165F2"/>
    <w:rsid w:val="00917A36"/>
    <w:rsid w:val="009203B4"/>
    <w:rsid w:val="00920D17"/>
    <w:rsid w:val="009224E2"/>
    <w:rsid w:val="00923B2F"/>
    <w:rsid w:val="0092464B"/>
    <w:rsid w:val="00924BDB"/>
    <w:rsid w:val="00924CC8"/>
    <w:rsid w:val="00925521"/>
    <w:rsid w:val="00925E90"/>
    <w:rsid w:val="00931993"/>
    <w:rsid w:val="00931C58"/>
    <w:rsid w:val="0093206A"/>
    <w:rsid w:val="00934B27"/>
    <w:rsid w:val="00934CDC"/>
    <w:rsid w:val="00935CD5"/>
    <w:rsid w:val="0094033D"/>
    <w:rsid w:val="00940D91"/>
    <w:rsid w:val="00941AE2"/>
    <w:rsid w:val="009423B9"/>
    <w:rsid w:val="00943F6C"/>
    <w:rsid w:val="00944234"/>
    <w:rsid w:val="00944339"/>
    <w:rsid w:val="00946582"/>
    <w:rsid w:val="00947139"/>
    <w:rsid w:val="009475EE"/>
    <w:rsid w:val="00947B75"/>
    <w:rsid w:val="00947F0F"/>
    <w:rsid w:val="009505FB"/>
    <w:rsid w:val="0095114F"/>
    <w:rsid w:val="009514C4"/>
    <w:rsid w:val="00951F5C"/>
    <w:rsid w:val="0095215B"/>
    <w:rsid w:val="00955384"/>
    <w:rsid w:val="00956B1F"/>
    <w:rsid w:val="00960276"/>
    <w:rsid w:val="00960DE2"/>
    <w:rsid w:val="009612D3"/>
    <w:rsid w:val="0096278C"/>
    <w:rsid w:val="009647F7"/>
    <w:rsid w:val="00965613"/>
    <w:rsid w:val="0096665A"/>
    <w:rsid w:val="009666F3"/>
    <w:rsid w:val="0096701A"/>
    <w:rsid w:val="00967B63"/>
    <w:rsid w:val="00967FBB"/>
    <w:rsid w:val="00970044"/>
    <w:rsid w:val="009722B3"/>
    <w:rsid w:val="0097409A"/>
    <w:rsid w:val="009742F9"/>
    <w:rsid w:val="00976366"/>
    <w:rsid w:val="009771D0"/>
    <w:rsid w:val="00977A00"/>
    <w:rsid w:val="00981196"/>
    <w:rsid w:val="00983E1D"/>
    <w:rsid w:val="00984D4B"/>
    <w:rsid w:val="009854C1"/>
    <w:rsid w:val="009858C8"/>
    <w:rsid w:val="00990628"/>
    <w:rsid w:val="00991648"/>
    <w:rsid w:val="00991D6F"/>
    <w:rsid w:val="00992642"/>
    <w:rsid w:val="00992B50"/>
    <w:rsid w:val="00994168"/>
    <w:rsid w:val="00994F33"/>
    <w:rsid w:val="0099500E"/>
    <w:rsid w:val="00996181"/>
    <w:rsid w:val="00996D9C"/>
    <w:rsid w:val="00997D85"/>
    <w:rsid w:val="009A08F6"/>
    <w:rsid w:val="009A14D5"/>
    <w:rsid w:val="009A2213"/>
    <w:rsid w:val="009A286F"/>
    <w:rsid w:val="009A31F2"/>
    <w:rsid w:val="009A6D24"/>
    <w:rsid w:val="009A6E6C"/>
    <w:rsid w:val="009B14C1"/>
    <w:rsid w:val="009B2567"/>
    <w:rsid w:val="009B2F19"/>
    <w:rsid w:val="009B3062"/>
    <w:rsid w:val="009B337F"/>
    <w:rsid w:val="009B52A7"/>
    <w:rsid w:val="009B541E"/>
    <w:rsid w:val="009B5D23"/>
    <w:rsid w:val="009B695A"/>
    <w:rsid w:val="009C0121"/>
    <w:rsid w:val="009C01C2"/>
    <w:rsid w:val="009C111F"/>
    <w:rsid w:val="009C40C6"/>
    <w:rsid w:val="009C606F"/>
    <w:rsid w:val="009C78A9"/>
    <w:rsid w:val="009D340C"/>
    <w:rsid w:val="009D4A2D"/>
    <w:rsid w:val="009D6D42"/>
    <w:rsid w:val="009E01B5"/>
    <w:rsid w:val="009E02E6"/>
    <w:rsid w:val="009E0FC4"/>
    <w:rsid w:val="009E12CD"/>
    <w:rsid w:val="009E16EB"/>
    <w:rsid w:val="009E1D62"/>
    <w:rsid w:val="009E1EEC"/>
    <w:rsid w:val="009E372D"/>
    <w:rsid w:val="009E50BE"/>
    <w:rsid w:val="009E6606"/>
    <w:rsid w:val="009E6CB6"/>
    <w:rsid w:val="009E6E3A"/>
    <w:rsid w:val="009F2749"/>
    <w:rsid w:val="009F407F"/>
    <w:rsid w:val="009F5804"/>
    <w:rsid w:val="009F5820"/>
    <w:rsid w:val="009F7D73"/>
    <w:rsid w:val="00A011C9"/>
    <w:rsid w:val="00A0200E"/>
    <w:rsid w:val="00A02A42"/>
    <w:rsid w:val="00A05251"/>
    <w:rsid w:val="00A0525D"/>
    <w:rsid w:val="00A109BB"/>
    <w:rsid w:val="00A1162E"/>
    <w:rsid w:val="00A122E9"/>
    <w:rsid w:val="00A12308"/>
    <w:rsid w:val="00A12A95"/>
    <w:rsid w:val="00A13478"/>
    <w:rsid w:val="00A14867"/>
    <w:rsid w:val="00A14EF1"/>
    <w:rsid w:val="00A156C6"/>
    <w:rsid w:val="00A16EB4"/>
    <w:rsid w:val="00A17131"/>
    <w:rsid w:val="00A173EC"/>
    <w:rsid w:val="00A2039C"/>
    <w:rsid w:val="00A20FF3"/>
    <w:rsid w:val="00A211B2"/>
    <w:rsid w:val="00A21F7B"/>
    <w:rsid w:val="00A22869"/>
    <w:rsid w:val="00A22E00"/>
    <w:rsid w:val="00A24755"/>
    <w:rsid w:val="00A25B36"/>
    <w:rsid w:val="00A26715"/>
    <w:rsid w:val="00A26A4A"/>
    <w:rsid w:val="00A335CC"/>
    <w:rsid w:val="00A33FEB"/>
    <w:rsid w:val="00A3656B"/>
    <w:rsid w:val="00A4045A"/>
    <w:rsid w:val="00A409B1"/>
    <w:rsid w:val="00A413E0"/>
    <w:rsid w:val="00A41566"/>
    <w:rsid w:val="00A43BAE"/>
    <w:rsid w:val="00A460EC"/>
    <w:rsid w:val="00A477E7"/>
    <w:rsid w:val="00A47976"/>
    <w:rsid w:val="00A47D6A"/>
    <w:rsid w:val="00A500B6"/>
    <w:rsid w:val="00A518C5"/>
    <w:rsid w:val="00A51999"/>
    <w:rsid w:val="00A53694"/>
    <w:rsid w:val="00A547A8"/>
    <w:rsid w:val="00A55CEC"/>
    <w:rsid w:val="00A56AE0"/>
    <w:rsid w:val="00A6147A"/>
    <w:rsid w:val="00A62650"/>
    <w:rsid w:val="00A62665"/>
    <w:rsid w:val="00A6274E"/>
    <w:rsid w:val="00A63CCA"/>
    <w:rsid w:val="00A648AE"/>
    <w:rsid w:val="00A6639A"/>
    <w:rsid w:val="00A70660"/>
    <w:rsid w:val="00A712EF"/>
    <w:rsid w:val="00A71E1E"/>
    <w:rsid w:val="00A72429"/>
    <w:rsid w:val="00A74024"/>
    <w:rsid w:val="00A74628"/>
    <w:rsid w:val="00A746FC"/>
    <w:rsid w:val="00A76A44"/>
    <w:rsid w:val="00A80631"/>
    <w:rsid w:val="00A81E5C"/>
    <w:rsid w:val="00A83EF5"/>
    <w:rsid w:val="00A85834"/>
    <w:rsid w:val="00A8790B"/>
    <w:rsid w:val="00A87981"/>
    <w:rsid w:val="00A90E64"/>
    <w:rsid w:val="00A9270E"/>
    <w:rsid w:val="00A934AE"/>
    <w:rsid w:val="00A9663E"/>
    <w:rsid w:val="00A966B6"/>
    <w:rsid w:val="00A971AD"/>
    <w:rsid w:val="00A974A3"/>
    <w:rsid w:val="00AA0475"/>
    <w:rsid w:val="00AA0A7B"/>
    <w:rsid w:val="00AA0D4D"/>
    <w:rsid w:val="00AA0DCE"/>
    <w:rsid w:val="00AA1E9F"/>
    <w:rsid w:val="00AA20F6"/>
    <w:rsid w:val="00AA38BB"/>
    <w:rsid w:val="00AA396B"/>
    <w:rsid w:val="00AA3DAE"/>
    <w:rsid w:val="00AA5418"/>
    <w:rsid w:val="00AA5A3A"/>
    <w:rsid w:val="00AA7BC9"/>
    <w:rsid w:val="00AB04E8"/>
    <w:rsid w:val="00AB32F5"/>
    <w:rsid w:val="00AB3EF9"/>
    <w:rsid w:val="00AB404E"/>
    <w:rsid w:val="00AB40D2"/>
    <w:rsid w:val="00AB499B"/>
    <w:rsid w:val="00AB5092"/>
    <w:rsid w:val="00AB79FD"/>
    <w:rsid w:val="00AC0DB5"/>
    <w:rsid w:val="00AC1E3A"/>
    <w:rsid w:val="00AC3807"/>
    <w:rsid w:val="00AC4C1C"/>
    <w:rsid w:val="00AC544E"/>
    <w:rsid w:val="00AC7D7A"/>
    <w:rsid w:val="00AD0D51"/>
    <w:rsid w:val="00AD1383"/>
    <w:rsid w:val="00AD1FE9"/>
    <w:rsid w:val="00AD2A83"/>
    <w:rsid w:val="00AD4063"/>
    <w:rsid w:val="00AD4350"/>
    <w:rsid w:val="00AD4637"/>
    <w:rsid w:val="00AD5A9F"/>
    <w:rsid w:val="00AD5B3C"/>
    <w:rsid w:val="00AD6A70"/>
    <w:rsid w:val="00AD7FD5"/>
    <w:rsid w:val="00AE2B45"/>
    <w:rsid w:val="00AE2D9B"/>
    <w:rsid w:val="00AE4314"/>
    <w:rsid w:val="00AE5173"/>
    <w:rsid w:val="00AE52FE"/>
    <w:rsid w:val="00AE54D0"/>
    <w:rsid w:val="00AE58FC"/>
    <w:rsid w:val="00AE64F5"/>
    <w:rsid w:val="00AE7048"/>
    <w:rsid w:val="00AF1A61"/>
    <w:rsid w:val="00AF2500"/>
    <w:rsid w:val="00AF3DC2"/>
    <w:rsid w:val="00AF54DE"/>
    <w:rsid w:val="00AF60FB"/>
    <w:rsid w:val="00AF695D"/>
    <w:rsid w:val="00AF6F14"/>
    <w:rsid w:val="00B00561"/>
    <w:rsid w:val="00B00B5B"/>
    <w:rsid w:val="00B02367"/>
    <w:rsid w:val="00B04469"/>
    <w:rsid w:val="00B04F9C"/>
    <w:rsid w:val="00B05752"/>
    <w:rsid w:val="00B062B6"/>
    <w:rsid w:val="00B07386"/>
    <w:rsid w:val="00B07D68"/>
    <w:rsid w:val="00B12295"/>
    <w:rsid w:val="00B137BD"/>
    <w:rsid w:val="00B13A85"/>
    <w:rsid w:val="00B2001C"/>
    <w:rsid w:val="00B20A41"/>
    <w:rsid w:val="00B20FCE"/>
    <w:rsid w:val="00B21887"/>
    <w:rsid w:val="00B21AA4"/>
    <w:rsid w:val="00B22301"/>
    <w:rsid w:val="00B22850"/>
    <w:rsid w:val="00B22B4D"/>
    <w:rsid w:val="00B24279"/>
    <w:rsid w:val="00B25E39"/>
    <w:rsid w:val="00B26560"/>
    <w:rsid w:val="00B273CF"/>
    <w:rsid w:val="00B31DE8"/>
    <w:rsid w:val="00B3371A"/>
    <w:rsid w:val="00B34AB2"/>
    <w:rsid w:val="00B355CD"/>
    <w:rsid w:val="00B35669"/>
    <w:rsid w:val="00B35CE4"/>
    <w:rsid w:val="00B362C6"/>
    <w:rsid w:val="00B36B25"/>
    <w:rsid w:val="00B408F7"/>
    <w:rsid w:val="00B422FA"/>
    <w:rsid w:val="00B4231C"/>
    <w:rsid w:val="00B42769"/>
    <w:rsid w:val="00B43F4D"/>
    <w:rsid w:val="00B45A1F"/>
    <w:rsid w:val="00B45C7C"/>
    <w:rsid w:val="00B47238"/>
    <w:rsid w:val="00B475F3"/>
    <w:rsid w:val="00B503C1"/>
    <w:rsid w:val="00B515D4"/>
    <w:rsid w:val="00B52501"/>
    <w:rsid w:val="00B52C8E"/>
    <w:rsid w:val="00B53ABD"/>
    <w:rsid w:val="00B53BA2"/>
    <w:rsid w:val="00B53BFF"/>
    <w:rsid w:val="00B571E8"/>
    <w:rsid w:val="00B5739F"/>
    <w:rsid w:val="00B60B47"/>
    <w:rsid w:val="00B611A2"/>
    <w:rsid w:val="00B613A1"/>
    <w:rsid w:val="00B61D6A"/>
    <w:rsid w:val="00B61DEE"/>
    <w:rsid w:val="00B6284C"/>
    <w:rsid w:val="00B62977"/>
    <w:rsid w:val="00B630A6"/>
    <w:rsid w:val="00B63360"/>
    <w:rsid w:val="00B67D2C"/>
    <w:rsid w:val="00B67FA9"/>
    <w:rsid w:val="00B73C3D"/>
    <w:rsid w:val="00B76454"/>
    <w:rsid w:val="00B7662C"/>
    <w:rsid w:val="00B77F72"/>
    <w:rsid w:val="00B8222A"/>
    <w:rsid w:val="00B82277"/>
    <w:rsid w:val="00B82EF0"/>
    <w:rsid w:val="00B84D35"/>
    <w:rsid w:val="00B90DE9"/>
    <w:rsid w:val="00B914E0"/>
    <w:rsid w:val="00BA009B"/>
    <w:rsid w:val="00BA144D"/>
    <w:rsid w:val="00BA1939"/>
    <w:rsid w:val="00BA1A8F"/>
    <w:rsid w:val="00BA1D1B"/>
    <w:rsid w:val="00BA23D4"/>
    <w:rsid w:val="00BA2580"/>
    <w:rsid w:val="00BA2DE7"/>
    <w:rsid w:val="00BA2DF0"/>
    <w:rsid w:val="00BA383A"/>
    <w:rsid w:val="00BA498D"/>
    <w:rsid w:val="00BA4BF6"/>
    <w:rsid w:val="00BA5430"/>
    <w:rsid w:val="00BA60E5"/>
    <w:rsid w:val="00BA63A9"/>
    <w:rsid w:val="00BA646F"/>
    <w:rsid w:val="00BA65B7"/>
    <w:rsid w:val="00BA6C7D"/>
    <w:rsid w:val="00BA74D5"/>
    <w:rsid w:val="00BB14B8"/>
    <w:rsid w:val="00BB1775"/>
    <w:rsid w:val="00BB2B32"/>
    <w:rsid w:val="00BB67F3"/>
    <w:rsid w:val="00BB6C0E"/>
    <w:rsid w:val="00BB6E8A"/>
    <w:rsid w:val="00BB713D"/>
    <w:rsid w:val="00BC0CDB"/>
    <w:rsid w:val="00BC3394"/>
    <w:rsid w:val="00BC6749"/>
    <w:rsid w:val="00BC7C09"/>
    <w:rsid w:val="00BD05C4"/>
    <w:rsid w:val="00BD2AB6"/>
    <w:rsid w:val="00BD2CEA"/>
    <w:rsid w:val="00BD3027"/>
    <w:rsid w:val="00BD4184"/>
    <w:rsid w:val="00BD44C0"/>
    <w:rsid w:val="00BD456A"/>
    <w:rsid w:val="00BD46D1"/>
    <w:rsid w:val="00BD4935"/>
    <w:rsid w:val="00BD4F27"/>
    <w:rsid w:val="00BD6698"/>
    <w:rsid w:val="00BD68AE"/>
    <w:rsid w:val="00BD7914"/>
    <w:rsid w:val="00BE05F0"/>
    <w:rsid w:val="00BE080E"/>
    <w:rsid w:val="00BE0B9D"/>
    <w:rsid w:val="00BE14A5"/>
    <w:rsid w:val="00BE18D3"/>
    <w:rsid w:val="00BE2DF0"/>
    <w:rsid w:val="00BE424B"/>
    <w:rsid w:val="00BE441B"/>
    <w:rsid w:val="00BE6B05"/>
    <w:rsid w:val="00BE7061"/>
    <w:rsid w:val="00BF01C4"/>
    <w:rsid w:val="00BF09D0"/>
    <w:rsid w:val="00BF0EC1"/>
    <w:rsid w:val="00BF11C1"/>
    <w:rsid w:val="00BF1C3F"/>
    <w:rsid w:val="00BF2607"/>
    <w:rsid w:val="00BF31D4"/>
    <w:rsid w:val="00BF431D"/>
    <w:rsid w:val="00BF440F"/>
    <w:rsid w:val="00BF5147"/>
    <w:rsid w:val="00BF51BB"/>
    <w:rsid w:val="00BF62CD"/>
    <w:rsid w:val="00BF761A"/>
    <w:rsid w:val="00C0134A"/>
    <w:rsid w:val="00C03AE9"/>
    <w:rsid w:val="00C03FB5"/>
    <w:rsid w:val="00C04038"/>
    <w:rsid w:val="00C119C6"/>
    <w:rsid w:val="00C12128"/>
    <w:rsid w:val="00C13E1B"/>
    <w:rsid w:val="00C15312"/>
    <w:rsid w:val="00C15C10"/>
    <w:rsid w:val="00C16D3D"/>
    <w:rsid w:val="00C17125"/>
    <w:rsid w:val="00C17D1B"/>
    <w:rsid w:val="00C20B2E"/>
    <w:rsid w:val="00C20DBF"/>
    <w:rsid w:val="00C20EE5"/>
    <w:rsid w:val="00C21AED"/>
    <w:rsid w:val="00C22277"/>
    <w:rsid w:val="00C229F4"/>
    <w:rsid w:val="00C23913"/>
    <w:rsid w:val="00C23F41"/>
    <w:rsid w:val="00C25644"/>
    <w:rsid w:val="00C257BC"/>
    <w:rsid w:val="00C25C93"/>
    <w:rsid w:val="00C25E2F"/>
    <w:rsid w:val="00C26AAB"/>
    <w:rsid w:val="00C27184"/>
    <w:rsid w:val="00C27DAE"/>
    <w:rsid w:val="00C31F79"/>
    <w:rsid w:val="00C32B6C"/>
    <w:rsid w:val="00C3368D"/>
    <w:rsid w:val="00C35B94"/>
    <w:rsid w:val="00C35C34"/>
    <w:rsid w:val="00C35C84"/>
    <w:rsid w:val="00C36A30"/>
    <w:rsid w:val="00C37015"/>
    <w:rsid w:val="00C401FD"/>
    <w:rsid w:val="00C40DBA"/>
    <w:rsid w:val="00C42448"/>
    <w:rsid w:val="00C4345F"/>
    <w:rsid w:val="00C450A6"/>
    <w:rsid w:val="00C462EE"/>
    <w:rsid w:val="00C470CE"/>
    <w:rsid w:val="00C47592"/>
    <w:rsid w:val="00C47A50"/>
    <w:rsid w:val="00C47B18"/>
    <w:rsid w:val="00C50743"/>
    <w:rsid w:val="00C5144F"/>
    <w:rsid w:val="00C516EE"/>
    <w:rsid w:val="00C51B7D"/>
    <w:rsid w:val="00C52599"/>
    <w:rsid w:val="00C551E5"/>
    <w:rsid w:val="00C56479"/>
    <w:rsid w:val="00C568A7"/>
    <w:rsid w:val="00C57EAE"/>
    <w:rsid w:val="00C61CC7"/>
    <w:rsid w:val="00C63093"/>
    <w:rsid w:val="00C638D4"/>
    <w:rsid w:val="00C63BBA"/>
    <w:rsid w:val="00C659A5"/>
    <w:rsid w:val="00C66861"/>
    <w:rsid w:val="00C72276"/>
    <w:rsid w:val="00C73574"/>
    <w:rsid w:val="00C77A80"/>
    <w:rsid w:val="00C77C68"/>
    <w:rsid w:val="00C80415"/>
    <w:rsid w:val="00C81B6F"/>
    <w:rsid w:val="00C81C6B"/>
    <w:rsid w:val="00C82BE7"/>
    <w:rsid w:val="00C83BDD"/>
    <w:rsid w:val="00C8476D"/>
    <w:rsid w:val="00C8546C"/>
    <w:rsid w:val="00C86C81"/>
    <w:rsid w:val="00C86FCF"/>
    <w:rsid w:val="00C9131A"/>
    <w:rsid w:val="00C916EF"/>
    <w:rsid w:val="00C91A89"/>
    <w:rsid w:val="00C94507"/>
    <w:rsid w:val="00C951D4"/>
    <w:rsid w:val="00C95F36"/>
    <w:rsid w:val="00C9636E"/>
    <w:rsid w:val="00C971B0"/>
    <w:rsid w:val="00CA0727"/>
    <w:rsid w:val="00CA35AA"/>
    <w:rsid w:val="00CA388F"/>
    <w:rsid w:val="00CA5A19"/>
    <w:rsid w:val="00CA5C89"/>
    <w:rsid w:val="00CA7F4D"/>
    <w:rsid w:val="00CB0B71"/>
    <w:rsid w:val="00CB0BE1"/>
    <w:rsid w:val="00CB16EA"/>
    <w:rsid w:val="00CB1AEA"/>
    <w:rsid w:val="00CB26DC"/>
    <w:rsid w:val="00CB3574"/>
    <w:rsid w:val="00CB4F3E"/>
    <w:rsid w:val="00CB5695"/>
    <w:rsid w:val="00CB66F1"/>
    <w:rsid w:val="00CB6C19"/>
    <w:rsid w:val="00CB70FB"/>
    <w:rsid w:val="00CB737B"/>
    <w:rsid w:val="00CC0671"/>
    <w:rsid w:val="00CC1084"/>
    <w:rsid w:val="00CC1183"/>
    <w:rsid w:val="00CC2F62"/>
    <w:rsid w:val="00CC34C5"/>
    <w:rsid w:val="00CC3951"/>
    <w:rsid w:val="00CC3A41"/>
    <w:rsid w:val="00CC3B74"/>
    <w:rsid w:val="00CC4949"/>
    <w:rsid w:val="00CC4C94"/>
    <w:rsid w:val="00CC676F"/>
    <w:rsid w:val="00CC6968"/>
    <w:rsid w:val="00CC6CC8"/>
    <w:rsid w:val="00CC7E42"/>
    <w:rsid w:val="00CD030B"/>
    <w:rsid w:val="00CD1DA4"/>
    <w:rsid w:val="00CD3467"/>
    <w:rsid w:val="00CD3BF6"/>
    <w:rsid w:val="00CD42BC"/>
    <w:rsid w:val="00CD4C62"/>
    <w:rsid w:val="00CD749A"/>
    <w:rsid w:val="00CE0089"/>
    <w:rsid w:val="00CE0F4E"/>
    <w:rsid w:val="00CE13D3"/>
    <w:rsid w:val="00CE1A33"/>
    <w:rsid w:val="00CE2160"/>
    <w:rsid w:val="00CE2BE7"/>
    <w:rsid w:val="00CE3110"/>
    <w:rsid w:val="00CE337B"/>
    <w:rsid w:val="00CE3495"/>
    <w:rsid w:val="00CE614C"/>
    <w:rsid w:val="00CE7E85"/>
    <w:rsid w:val="00CF1EEE"/>
    <w:rsid w:val="00CF7BCD"/>
    <w:rsid w:val="00D004FA"/>
    <w:rsid w:val="00D01A43"/>
    <w:rsid w:val="00D0250C"/>
    <w:rsid w:val="00D0498D"/>
    <w:rsid w:val="00D0506D"/>
    <w:rsid w:val="00D059D6"/>
    <w:rsid w:val="00D06B5F"/>
    <w:rsid w:val="00D06CB2"/>
    <w:rsid w:val="00D071AF"/>
    <w:rsid w:val="00D10F2C"/>
    <w:rsid w:val="00D111A2"/>
    <w:rsid w:val="00D1138C"/>
    <w:rsid w:val="00D115CD"/>
    <w:rsid w:val="00D123DD"/>
    <w:rsid w:val="00D130C3"/>
    <w:rsid w:val="00D1470F"/>
    <w:rsid w:val="00D15C87"/>
    <w:rsid w:val="00D15EEA"/>
    <w:rsid w:val="00D1624C"/>
    <w:rsid w:val="00D22541"/>
    <w:rsid w:val="00D23227"/>
    <w:rsid w:val="00D24F78"/>
    <w:rsid w:val="00D25F70"/>
    <w:rsid w:val="00D25FD4"/>
    <w:rsid w:val="00D269CA"/>
    <w:rsid w:val="00D26CF3"/>
    <w:rsid w:val="00D26E60"/>
    <w:rsid w:val="00D27F53"/>
    <w:rsid w:val="00D300C5"/>
    <w:rsid w:val="00D31188"/>
    <w:rsid w:val="00D312E5"/>
    <w:rsid w:val="00D315F7"/>
    <w:rsid w:val="00D3213C"/>
    <w:rsid w:val="00D321C3"/>
    <w:rsid w:val="00D32E7B"/>
    <w:rsid w:val="00D33F95"/>
    <w:rsid w:val="00D34635"/>
    <w:rsid w:val="00D350C4"/>
    <w:rsid w:val="00D36111"/>
    <w:rsid w:val="00D36D51"/>
    <w:rsid w:val="00D370FE"/>
    <w:rsid w:val="00D37F7D"/>
    <w:rsid w:val="00D40493"/>
    <w:rsid w:val="00D40F24"/>
    <w:rsid w:val="00D441FC"/>
    <w:rsid w:val="00D449A4"/>
    <w:rsid w:val="00D4582A"/>
    <w:rsid w:val="00D45F88"/>
    <w:rsid w:val="00D4769C"/>
    <w:rsid w:val="00D47E14"/>
    <w:rsid w:val="00D47E8C"/>
    <w:rsid w:val="00D50CA0"/>
    <w:rsid w:val="00D541F3"/>
    <w:rsid w:val="00D54949"/>
    <w:rsid w:val="00D563A4"/>
    <w:rsid w:val="00D5655E"/>
    <w:rsid w:val="00D61F94"/>
    <w:rsid w:val="00D636F3"/>
    <w:rsid w:val="00D66645"/>
    <w:rsid w:val="00D705C7"/>
    <w:rsid w:val="00D705D1"/>
    <w:rsid w:val="00D70C96"/>
    <w:rsid w:val="00D723DC"/>
    <w:rsid w:val="00D738B1"/>
    <w:rsid w:val="00D73E4B"/>
    <w:rsid w:val="00D75F2C"/>
    <w:rsid w:val="00D762BA"/>
    <w:rsid w:val="00D76CFB"/>
    <w:rsid w:val="00D8005E"/>
    <w:rsid w:val="00D8021B"/>
    <w:rsid w:val="00D806E4"/>
    <w:rsid w:val="00D81979"/>
    <w:rsid w:val="00D84A99"/>
    <w:rsid w:val="00D868F0"/>
    <w:rsid w:val="00D86ED1"/>
    <w:rsid w:val="00D9048F"/>
    <w:rsid w:val="00D91765"/>
    <w:rsid w:val="00D92AA6"/>
    <w:rsid w:val="00D93A2F"/>
    <w:rsid w:val="00D9441A"/>
    <w:rsid w:val="00D958E4"/>
    <w:rsid w:val="00D95CAF"/>
    <w:rsid w:val="00D95DD7"/>
    <w:rsid w:val="00D966D5"/>
    <w:rsid w:val="00D97EE4"/>
    <w:rsid w:val="00D97F8E"/>
    <w:rsid w:val="00DA030B"/>
    <w:rsid w:val="00DA0C60"/>
    <w:rsid w:val="00DA1FC2"/>
    <w:rsid w:val="00DA2F7A"/>
    <w:rsid w:val="00DA306D"/>
    <w:rsid w:val="00DA3D07"/>
    <w:rsid w:val="00DA4031"/>
    <w:rsid w:val="00DA438C"/>
    <w:rsid w:val="00DA46F8"/>
    <w:rsid w:val="00DA536F"/>
    <w:rsid w:val="00DA54D9"/>
    <w:rsid w:val="00DA787C"/>
    <w:rsid w:val="00DA7D8F"/>
    <w:rsid w:val="00DB05C2"/>
    <w:rsid w:val="00DB1E12"/>
    <w:rsid w:val="00DB30E6"/>
    <w:rsid w:val="00DB448C"/>
    <w:rsid w:val="00DB51DD"/>
    <w:rsid w:val="00DB6FA0"/>
    <w:rsid w:val="00DC08DB"/>
    <w:rsid w:val="00DC0EDA"/>
    <w:rsid w:val="00DC221B"/>
    <w:rsid w:val="00DC5A59"/>
    <w:rsid w:val="00DC696F"/>
    <w:rsid w:val="00DC7AEE"/>
    <w:rsid w:val="00DD0E82"/>
    <w:rsid w:val="00DD12AF"/>
    <w:rsid w:val="00DD3A2B"/>
    <w:rsid w:val="00DE0981"/>
    <w:rsid w:val="00DE0B06"/>
    <w:rsid w:val="00DE1160"/>
    <w:rsid w:val="00DE2E65"/>
    <w:rsid w:val="00DE3F63"/>
    <w:rsid w:val="00DE4441"/>
    <w:rsid w:val="00DE5344"/>
    <w:rsid w:val="00DE6BF8"/>
    <w:rsid w:val="00DE75E1"/>
    <w:rsid w:val="00DF0860"/>
    <w:rsid w:val="00DF2AAD"/>
    <w:rsid w:val="00DF2B25"/>
    <w:rsid w:val="00DF2F4A"/>
    <w:rsid w:val="00DF3020"/>
    <w:rsid w:val="00DF3188"/>
    <w:rsid w:val="00DF3DB6"/>
    <w:rsid w:val="00DF639B"/>
    <w:rsid w:val="00DF6EDA"/>
    <w:rsid w:val="00DF7303"/>
    <w:rsid w:val="00E01A65"/>
    <w:rsid w:val="00E03DD0"/>
    <w:rsid w:val="00E04C2B"/>
    <w:rsid w:val="00E06202"/>
    <w:rsid w:val="00E06B53"/>
    <w:rsid w:val="00E07696"/>
    <w:rsid w:val="00E10FD1"/>
    <w:rsid w:val="00E11010"/>
    <w:rsid w:val="00E1152D"/>
    <w:rsid w:val="00E1213F"/>
    <w:rsid w:val="00E12A52"/>
    <w:rsid w:val="00E137AC"/>
    <w:rsid w:val="00E1466A"/>
    <w:rsid w:val="00E148DC"/>
    <w:rsid w:val="00E14AA5"/>
    <w:rsid w:val="00E14C42"/>
    <w:rsid w:val="00E150D9"/>
    <w:rsid w:val="00E16852"/>
    <w:rsid w:val="00E21E93"/>
    <w:rsid w:val="00E224D1"/>
    <w:rsid w:val="00E2297C"/>
    <w:rsid w:val="00E22E4F"/>
    <w:rsid w:val="00E23BBA"/>
    <w:rsid w:val="00E24DB8"/>
    <w:rsid w:val="00E24F7E"/>
    <w:rsid w:val="00E26021"/>
    <w:rsid w:val="00E26535"/>
    <w:rsid w:val="00E26728"/>
    <w:rsid w:val="00E27679"/>
    <w:rsid w:val="00E314AF"/>
    <w:rsid w:val="00E3246F"/>
    <w:rsid w:val="00E32E8E"/>
    <w:rsid w:val="00E34387"/>
    <w:rsid w:val="00E345C7"/>
    <w:rsid w:val="00E34A64"/>
    <w:rsid w:val="00E3507B"/>
    <w:rsid w:val="00E350FF"/>
    <w:rsid w:val="00E35B67"/>
    <w:rsid w:val="00E37B16"/>
    <w:rsid w:val="00E40293"/>
    <w:rsid w:val="00E404D7"/>
    <w:rsid w:val="00E40F9F"/>
    <w:rsid w:val="00E415A5"/>
    <w:rsid w:val="00E44886"/>
    <w:rsid w:val="00E463D9"/>
    <w:rsid w:val="00E46F41"/>
    <w:rsid w:val="00E471A3"/>
    <w:rsid w:val="00E52881"/>
    <w:rsid w:val="00E52CE1"/>
    <w:rsid w:val="00E54605"/>
    <w:rsid w:val="00E54990"/>
    <w:rsid w:val="00E55DFE"/>
    <w:rsid w:val="00E56036"/>
    <w:rsid w:val="00E568C1"/>
    <w:rsid w:val="00E57788"/>
    <w:rsid w:val="00E57A97"/>
    <w:rsid w:val="00E607E7"/>
    <w:rsid w:val="00E61210"/>
    <w:rsid w:val="00E65089"/>
    <w:rsid w:val="00E65208"/>
    <w:rsid w:val="00E66066"/>
    <w:rsid w:val="00E709FE"/>
    <w:rsid w:val="00E721C8"/>
    <w:rsid w:val="00E7280B"/>
    <w:rsid w:val="00E736E0"/>
    <w:rsid w:val="00E74E9E"/>
    <w:rsid w:val="00E76699"/>
    <w:rsid w:val="00E805C0"/>
    <w:rsid w:val="00E80A29"/>
    <w:rsid w:val="00E81F23"/>
    <w:rsid w:val="00E82B02"/>
    <w:rsid w:val="00E8336C"/>
    <w:rsid w:val="00E845E0"/>
    <w:rsid w:val="00E84E1B"/>
    <w:rsid w:val="00E852B7"/>
    <w:rsid w:val="00E85454"/>
    <w:rsid w:val="00E85A36"/>
    <w:rsid w:val="00E86B9A"/>
    <w:rsid w:val="00E87DF9"/>
    <w:rsid w:val="00E91697"/>
    <w:rsid w:val="00E92895"/>
    <w:rsid w:val="00E9290D"/>
    <w:rsid w:val="00E92ADA"/>
    <w:rsid w:val="00E93C3F"/>
    <w:rsid w:val="00E95018"/>
    <w:rsid w:val="00E95374"/>
    <w:rsid w:val="00E9642C"/>
    <w:rsid w:val="00E96C1F"/>
    <w:rsid w:val="00E96D0E"/>
    <w:rsid w:val="00EA1685"/>
    <w:rsid w:val="00EA2923"/>
    <w:rsid w:val="00EA2A34"/>
    <w:rsid w:val="00EA3174"/>
    <w:rsid w:val="00EA320C"/>
    <w:rsid w:val="00EA38D1"/>
    <w:rsid w:val="00EA6C39"/>
    <w:rsid w:val="00EA7045"/>
    <w:rsid w:val="00EA7046"/>
    <w:rsid w:val="00EB0698"/>
    <w:rsid w:val="00EB080D"/>
    <w:rsid w:val="00EB0DC1"/>
    <w:rsid w:val="00EB1143"/>
    <w:rsid w:val="00EB13AA"/>
    <w:rsid w:val="00EB2A00"/>
    <w:rsid w:val="00EB30FD"/>
    <w:rsid w:val="00EB39DD"/>
    <w:rsid w:val="00EB4059"/>
    <w:rsid w:val="00EB43B1"/>
    <w:rsid w:val="00EB4E79"/>
    <w:rsid w:val="00EB51E7"/>
    <w:rsid w:val="00EB57EB"/>
    <w:rsid w:val="00EB6061"/>
    <w:rsid w:val="00EB607E"/>
    <w:rsid w:val="00EB673F"/>
    <w:rsid w:val="00EB6E25"/>
    <w:rsid w:val="00EB75C3"/>
    <w:rsid w:val="00EC0477"/>
    <w:rsid w:val="00EC06EB"/>
    <w:rsid w:val="00EC093C"/>
    <w:rsid w:val="00EC1F2B"/>
    <w:rsid w:val="00EC33DE"/>
    <w:rsid w:val="00EC4309"/>
    <w:rsid w:val="00EC58B7"/>
    <w:rsid w:val="00EC5CB9"/>
    <w:rsid w:val="00EC5CFE"/>
    <w:rsid w:val="00EC5E5F"/>
    <w:rsid w:val="00EC62B6"/>
    <w:rsid w:val="00EC63E1"/>
    <w:rsid w:val="00EC6F5A"/>
    <w:rsid w:val="00EC7129"/>
    <w:rsid w:val="00ED0FB3"/>
    <w:rsid w:val="00ED1A70"/>
    <w:rsid w:val="00ED266D"/>
    <w:rsid w:val="00ED4565"/>
    <w:rsid w:val="00ED7D2A"/>
    <w:rsid w:val="00EE0320"/>
    <w:rsid w:val="00EE26D1"/>
    <w:rsid w:val="00EE2C6C"/>
    <w:rsid w:val="00EE33C5"/>
    <w:rsid w:val="00EE549F"/>
    <w:rsid w:val="00EE607F"/>
    <w:rsid w:val="00EF11DF"/>
    <w:rsid w:val="00EF16C8"/>
    <w:rsid w:val="00EF4113"/>
    <w:rsid w:val="00EF49A9"/>
    <w:rsid w:val="00EF503D"/>
    <w:rsid w:val="00EF51DB"/>
    <w:rsid w:val="00EF53B3"/>
    <w:rsid w:val="00EF541B"/>
    <w:rsid w:val="00EF57E2"/>
    <w:rsid w:val="00EF6029"/>
    <w:rsid w:val="00EF6226"/>
    <w:rsid w:val="00EF7828"/>
    <w:rsid w:val="00F00150"/>
    <w:rsid w:val="00F00956"/>
    <w:rsid w:val="00F01CE0"/>
    <w:rsid w:val="00F01EF0"/>
    <w:rsid w:val="00F029AE"/>
    <w:rsid w:val="00F02C64"/>
    <w:rsid w:val="00F0373B"/>
    <w:rsid w:val="00F03E40"/>
    <w:rsid w:val="00F04D0B"/>
    <w:rsid w:val="00F053FE"/>
    <w:rsid w:val="00F057E2"/>
    <w:rsid w:val="00F06573"/>
    <w:rsid w:val="00F1037F"/>
    <w:rsid w:val="00F1045A"/>
    <w:rsid w:val="00F1261A"/>
    <w:rsid w:val="00F1273E"/>
    <w:rsid w:val="00F12970"/>
    <w:rsid w:val="00F14245"/>
    <w:rsid w:val="00F151DE"/>
    <w:rsid w:val="00F1538C"/>
    <w:rsid w:val="00F17022"/>
    <w:rsid w:val="00F176FD"/>
    <w:rsid w:val="00F21C36"/>
    <w:rsid w:val="00F24493"/>
    <w:rsid w:val="00F266BE"/>
    <w:rsid w:val="00F26D74"/>
    <w:rsid w:val="00F273FC"/>
    <w:rsid w:val="00F275D0"/>
    <w:rsid w:val="00F3033F"/>
    <w:rsid w:val="00F30FFC"/>
    <w:rsid w:val="00F31D2E"/>
    <w:rsid w:val="00F32B53"/>
    <w:rsid w:val="00F3404D"/>
    <w:rsid w:val="00F34C04"/>
    <w:rsid w:val="00F34C65"/>
    <w:rsid w:val="00F34E87"/>
    <w:rsid w:val="00F35854"/>
    <w:rsid w:val="00F372C7"/>
    <w:rsid w:val="00F419E7"/>
    <w:rsid w:val="00F44A26"/>
    <w:rsid w:val="00F4547C"/>
    <w:rsid w:val="00F470EC"/>
    <w:rsid w:val="00F47180"/>
    <w:rsid w:val="00F476F3"/>
    <w:rsid w:val="00F47A53"/>
    <w:rsid w:val="00F5018B"/>
    <w:rsid w:val="00F5169D"/>
    <w:rsid w:val="00F51946"/>
    <w:rsid w:val="00F54354"/>
    <w:rsid w:val="00F56F99"/>
    <w:rsid w:val="00F639F1"/>
    <w:rsid w:val="00F645A7"/>
    <w:rsid w:val="00F653CB"/>
    <w:rsid w:val="00F67487"/>
    <w:rsid w:val="00F67726"/>
    <w:rsid w:val="00F70EBD"/>
    <w:rsid w:val="00F72048"/>
    <w:rsid w:val="00F72709"/>
    <w:rsid w:val="00F72ACB"/>
    <w:rsid w:val="00F73C42"/>
    <w:rsid w:val="00F74F79"/>
    <w:rsid w:val="00F752C1"/>
    <w:rsid w:val="00F800B2"/>
    <w:rsid w:val="00F814C2"/>
    <w:rsid w:val="00F8248E"/>
    <w:rsid w:val="00F82A5E"/>
    <w:rsid w:val="00F836E3"/>
    <w:rsid w:val="00F84863"/>
    <w:rsid w:val="00F8497D"/>
    <w:rsid w:val="00F8765E"/>
    <w:rsid w:val="00F87DE7"/>
    <w:rsid w:val="00F87E75"/>
    <w:rsid w:val="00F915FE"/>
    <w:rsid w:val="00F92FC3"/>
    <w:rsid w:val="00F93676"/>
    <w:rsid w:val="00F94296"/>
    <w:rsid w:val="00F9468C"/>
    <w:rsid w:val="00F95874"/>
    <w:rsid w:val="00F97504"/>
    <w:rsid w:val="00F979CA"/>
    <w:rsid w:val="00FA0753"/>
    <w:rsid w:val="00FA225D"/>
    <w:rsid w:val="00FA3C4C"/>
    <w:rsid w:val="00FA3F2F"/>
    <w:rsid w:val="00FA5413"/>
    <w:rsid w:val="00FB1638"/>
    <w:rsid w:val="00FB2384"/>
    <w:rsid w:val="00FB343D"/>
    <w:rsid w:val="00FB3990"/>
    <w:rsid w:val="00FB433B"/>
    <w:rsid w:val="00FB4E9C"/>
    <w:rsid w:val="00FB5342"/>
    <w:rsid w:val="00FB59A0"/>
    <w:rsid w:val="00FB5BFF"/>
    <w:rsid w:val="00FB6C24"/>
    <w:rsid w:val="00FB75B9"/>
    <w:rsid w:val="00FB7BDB"/>
    <w:rsid w:val="00FC0282"/>
    <w:rsid w:val="00FC0311"/>
    <w:rsid w:val="00FC05E0"/>
    <w:rsid w:val="00FC1EDB"/>
    <w:rsid w:val="00FC2A68"/>
    <w:rsid w:val="00FC34CF"/>
    <w:rsid w:val="00FC377F"/>
    <w:rsid w:val="00FC39CD"/>
    <w:rsid w:val="00FC4335"/>
    <w:rsid w:val="00FC5232"/>
    <w:rsid w:val="00FC6C0F"/>
    <w:rsid w:val="00FC7702"/>
    <w:rsid w:val="00FD1BF9"/>
    <w:rsid w:val="00FD29ED"/>
    <w:rsid w:val="00FD39E5"/>
    <w:rsid w:val="00FD423E"/>
    <w:rsid w:val="00FD44AB"/>
    <w:rsid w:val="00FD5C97"/>
    <w:rsid w:val="00FD60E6"/>
    <w:rsid w:val="00FD62BC"/>
    <w:rsid w:val="00FD6F5D"/>
    <w:rsid w:val="00FE00E3"/>
    <w:rsid w:val="00FE0625"/>
    <w:rsid w:val="00FE08C4"/>
    <w:rsid w:val="00FE4860"/>
    <w:rsid w:val="00FE54D4"/>
    <w:rsid w:val="00FE610B"/>
    <w:rsid w:val="00FE7539"/>
    <w:rsid w:val="00FE76F8"/>
    <w:rsid w:val="00FF1729"/>
    <w:rsid w:val="00FF2A30"/>
    <w:rsid w:val="00FF2A87"/>
    <w:rsid w:val="00FF2C67"/>
    <w:rsid w:val="00FF6761"/>
    <w:rsid w:val="0132C7A6"/>
    <w:rsid w:val="02951348"/>
    <w:rsid w:val="077375B8"/>
    <w:rsid w:val="079F479E"/>
    <w:rsid w:val="08179156"/>
    <w:rsid w:val="09F50254"/>
    <w:rsid w:val="0E3692C2"/>
    <w:rsid w:val="0FD2B754"/>
    <w:rsid w:val="12C7CB31"/>
    <w:rsid w:val="12E782B8"/>
    <w:rsid w:val="1A4BCE7F"/>
    <w:rsid w:val="2087A765"/>
    <w:rsid w:val="22AF31FC"/>
    <w:rsid w:val="26402F5F"/>
    <w:rsid w:val="2B6A3ED5"/>
    <w:rsid w:val="2EC97DB9"/>
    <w:rsid w:val="32824E98"/>
    <w:rsid w:val="329F78F6"/>
    <w:rsid w:val="359435D8"/>
    <w:rsid w:val="35BF3216"/>
    <w:rsid w:val="3A1699B3"/>
    <w:rsid w:val="3B0439EE"/>
    <w:rsid w:val="3B1F480B"/>
    <w:rsid w:val="3BF3D01C"/>
    <w:rsid w:val="3F1A543F"/>
    <w:rsid w:val="40AE9129"/>
    <w:rsid w:val="40FFDD3F"/>
    <w:rsid w:val="48325F2C"/>
    <w:rsid w:val="4908304A"/>
    <w:rsid w:val="495A015A"/>
    <w:rsid w:val="4A6B462D"/>
    <w:rsid w:val="4A8564B7"/>
    <w:rsid w:val="4F21EC19"/>
    <w:rsid w:val="54D65A3E"/>
    <w:rsid w:val="57EB2E0D"/>
    <w:rsid w:val="588BBECA"/>
    <w:rsid w:val="5DD4C405"/>
    <w:rsid w:val="6357C7FD"/>
    <w:rsid w:val="6545A1EA"/>
    <w:rsid w:val="6B7FBE39"/>
    <w:rsid w:val="6DD7E0F7"/>
    <w:rsid w:val="741FE316"/>
    <w:rsid w:val="7423EA6A"/>
    <w:rsid w:val="77A51D23"/>
    <w:rsid w:val="7D7F6242"/>
    <w:rsid w:val="7FAE4479"/>
    <w:rsid w:val="7FC7B8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EC9E6F"/>
  <w15:docId w15:val="{6B5F052B-F750-4BA9-860A-72D456A91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0423C2"/>
    <w:pPr>
      <w:spacing w:before="120"/>
      <w:jc w:val="both"/>
    </w:pPr>
  </w:style>
  <w:style w:type="paragraph" w:styleId="Nadpis1">
    <w:name w:val="heading 1"/>
    <w:aliases w:val="Úroveň 1.,Hoofdstukkop,Section Heading,H1,No numbers,h1"/>
    <w:basedOn w:val="Normln"/>
    <w:next w:val="Normln"/>
    <w:link w:val="Nadpis1Char"/>
    <w:qFormat/>
    <w:locked/>
    <w:rsid w:val="00254C4F"/>
    <w:pPr>
      <w:keepNext/>
      <w:spacing w:before="360"/>
      <w:ind w:left="15" w:firstLine="2"/>
      <w:outlineLvl w:val="0"/>
    </w:pPr>
    <w:rPr>
      <w:rFonts w:cs="Arial"/>
      <w:b/>
      <w:bCs/>
      <w:kern w:val="32"/>
      <w:sz w:val="24"/>
      <w:szCs w:val="24"/>
    </w:rPr>
  </w:style>
  <w:style w:type="paragraph" w:styleId="Nadpis2">
    <w:name w:val="heading 2"/>
    <w:aliases w:val="Úroveň 1.1,Char Char Char,Char Char Char Char Char,Section,m,Body Text (Reset numbering),Reset numbering,H2,h2,TF-Overskrit 2,h2 main heading,2m,h 2,B Sub/Bold,B Sub/Bold1,B Sub/Bold2,B Sub/Bold11,h2 main heading1,h2 main heading2,B Sub/Bold3"/>
    <w:basedOn w:val="Normln"/>
    <w:next w:val="Normln"/>
    <w:link w:val="Nadpis2Char"/>
    <w:qFormat/>
    <w:locked/>
    <w:rsid w:val="00B60B47"/>
    <w:pPr>
      <w:keepNext/>
      <w:spacing w:before="240" w:after="60"/>
      <w:jc w:val="left"/>
      <w:outlineLvl w:val="1"/>
    </w:pPr>
    <w:rPr>
      <w:rFonts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rsid w:val="00FC05E0"/>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rsid w:val="00FC05E0"/>
    <w:pPr>
      <w:tabs>
        <w:tab w:val="center" w:pos="4536"/>
        <w:tab w:val="right" w:pos="9072"/>
      </w:tabs>
    </w:pPr>
    <w:rPr>
      <w:sz w:val="16"/>
    </w:rPr>
  </w:style>
  <w:style w:type="character" w:styleId="slostrnky">
    <w:name w:val="page number"/>
    <w:basedOn w:val="Standardnpsmoodstavce"/>
    <w:semiHidden/>
    <w:rsid w:val="00FC05E0"/>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2"/>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18"/>
      </w:numPr>
      <w:tabs>
        <w:tab w:val="left" w:pos="567"/>
      </w:tabs>
    </w:pPr>
  </w:style>
  <w:style w:type="paragraph" w:customStyle="1" w:styleId="01-L">
    <w:name w:val="01-ČL."/>
    <w:basedOn w:val="Normln"/>
    <w:next w:val="Normln"/>
    <w:link w:val="01-LChar"/>
    <w:qFormat/>
    <w:rsid w:val="00452526"/>
    <w:pPr>
      <w:numPr>
        <w:numId w:val="18"/>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4"/>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locked/>
    <w:rsid w:val="00C462EE"/>
    <w:pPr>
      <w:ind w:left="720"/>
      <w:contextualSpacing/>
    </w:pPr>
  </w:style>
  <w:style w:type="character" w:customStyle="1" w:styleId="Nadpis2Char">
    <w:name w:val="Nadpis 2 Char"/>
    <w:aliases w:val="Úroveň 1.1 Char,Char Char Char Char,Char Char Char Char Char Char,Section Char,m Char,Body Text (Reset numbering) Char,Reset numbering Char,H2 Char,h2 Char,TF-Overskrit 2 Char,h2 main heading Char,2m Char,h 2 Char,B Sub/Bold Char"/>
    <w:basedOn w:val="Standardnpsmoodstavce"/>
    <w:link w:val="Nadpis2"/>
    <w:rsid w:val="00B60B47"/>
    <w:rPr>
      <w:rFonts w:cs="Arial"/>
      <w:b/>
      <w:bCs/>
      <w:i/>
      <w:iCs/>
      <w:sz w:val="28"/>
      <w:szCs w:val="28"/>
    </w:rPr>
  </w:style>
  <w:style w:type="paragraph" w:styleId="Prosttext">
    <w:name w:val="Plain Text"/>
    <w:basedOn w:val="Normln"/>
    <w:link w:val="ProsttextChar"/>
    <w:uiPriority w:val="99"/>
    <w:rsid w:val="00775738"/>
    <w:pPr>
      <w:spacing w:before="0"/>
      <w:jc w:val="left"/>
    </w:pPr>
    <w:rPr>
      <w:rFonts w:ascii="Courier New" w:hAnsi="Courier New" w:cs="Courier New"/>
    </w:rPr>
  </w:style>
  <w:style w:type="character" w:customStyle="1" w:styleId="ProsttextChar">
    <w:name w:val="Prostý text Char"/>
    <w:basedOn w:val="Standardnpsmoodstavce"/>
    <w:link w:val="Prosttext"/>
    <w:uiPriority w:val="99"/>
    <w:rsid w:val="00775738"/>
    <w:rPr>
      <w:rFonts w:ascii="Courier New" w:hAnsi="Courier New" w:cs="Courier New"/>
    </w:rPr>
  </w:style>
  <w:style w:type="paragraph" w:customStyle="1" w:styleId="Odrky-psmena">
    <w:name w:val="Odrážky - písmena"/>
    <w:basedOn w:val="Normln"/>
    <w:link w:val="Odrky-psmenaCharChar"/>
    <w:rsid w:val="00D75F2C"/>
    <w:pPr>
      <w:numPr>
        <w:numId w:val="5"/>
      </w:numPr>
      <w:spacing w:before="0"/>
    </w:pPr>
  </w:style>
  <w:style w:type="paragraph" w:customStyle="1" w:styleId="Odrky2rove">
    <w:name w:val="Odrážky 2 úroveň"/>
    <w:basedOn w:val="Normln"/>
    <w:rsid w:val="00D75F2C"/>
    <w:pPr>
      <w:numPr>
        <w:ilvl w:val="1"/>
        <w:numId w:val="5"/>
      </w:numPr>
      <w:spacing w:before="0"/>
    </w:pPr>
  </w:style>
  <w:style w:type="character" w:customStyle="1" w:styleId="Odrky-psmenaCharChar">
    <w:name w:val="Odrážky - písmena Char Char"/>
    <w:basedOn w:val="Standardnpsmoodstavce"/>
    <w:link w:val="Odrky-psmena"/>
    <w:rsid w:val="00D75F2C"/>
  </w:style>
  <w:style w:type="character" w:styleId="Odkaznakoment">
    <w:name w:val="annotation reference"/>
    <w:basedOn w:val="Standardnpsmoodstavce"/>
    <w:uiPriority w:val="99"/>
    <w:unhideWhenUsed/>
    <w:rsid w:val="00394A0A"/>
    <w:rPr>
      <w:sz w:val="16"/>
      <w:szCs w:val="16"/>
    </w:rPr>
  </w:style>
  <w:style w:type="paragraph" w:styleId="Textkomente">
    <w:name w:val="annotation text"/>
    <w:aliases w:val="RL Text komentáře"/>
    <w:basedOn w:val="Normln"/>
    <w:link w:val="TextkomenteChar"/>
    <w:uiPriority w:val="99"/>
    <w:unhideWhenUsed/>
    <w:qFormat/>
    <w:rsid w:val="00394A0A"/>
  </w:style>
  <w:style w:type="character" w:customStyle="1" w:styleId="TextkomenteChar">
    <w:name w:val="Text komentáře Char"/>
    <w:aliases w:val="RL Text komentáře Char"/>
    <w:basedOn w:val="Standardnpsmoodstavce"/>
    <w:link w:val="Textkomente"/>
    <w:uiPriority w:val="99"/>
    <w:rsid w:val="00394A0A"/>
  </w:style>
  <w:style w:type="paragraph" w:styleId="Pedmtkomente">
    <w:name w:val="annotation subject"/>
    <w:basedOn w:val="Textkomente"/>
    <w:next w:val="Textkomente"/>
    <w:link w:val="PedmtkomenteChar"/>
    <w:uiPriority w:val="99"/>
    <w:semiHidden/>
    <w:unhideWhenUsed/>
    <w:rsid w:val="00394A0A"/>
    <w:rPr>
      <w:b/>
      <w:bCs/>
    </w:rPr>
  </w:style>
  <w:style w:type="character" w:customStyle="1" w:styleId="PedmtkomenteChar">
    <w:name w:val="Předmět komentáře Char"/>
    <w:basedOn w:val="TextkomenteChar"/>
    <w:link w:val="Pedmtkomente"/>
    <w:uiPriority w:val="99"/>
    <w:semiHidden/>
    <w:rsid w:val="00394A0A"/>
    <w:rPr>
      <w:b/>
      <w:bCs/>
    </w:rPr>
  </w:style>
  <w:style w:type="paragraph" w:styleId="Textbubliny">
    <w:name w:val="Balloon Text"/>
    <w:basedOn w:val="Normln"/>
    <w:link w:val="TextbublinyChar"/>
    <w:uiPriority w:val="99"/>
    <w:semiHidden/>
    <w:unhideWhenUsed/>
    <w:rsid w:val="00394A0A"/>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4A0A"/>
    <w:rPr>
      <w:rFonts w:ascii="Tahoma" w:hAnsi="Tahoma" w:cs="Tahoma"/>
      <w:sz w:val="16"/>
      <w:szCs w:val="16"/>
    </w:rPr>
  </w:style>
  <w:style w:type="character" w:styleId="Hypertextovodkaz">
    <w:name w:val="Hyperlink"/>
    <w:rsid w:val="00A56AE0"/>
    <w:rPr>
      <w:color w:val="0000FF"/>
      <w:u w:val="single"/>
    </w:rPr>
  </w:style>
  <w:style w:type="paragraph" w:styleId="Revize">
    <w:name w:val="Revision"/>
    <w:hidden/>
    <w:uiPriority w:val="99"/>
    <w:semiHidden/>
    <w:rsid w:val="004E28F7"/>
  </w:style>
  <w:style w:type="paragraph" w:customStyle="1" w:styleId="Textbodu">
    <w:name w:val="Text bodu"/>
    <w:basedOn w:val="Normln"/>
    <w:rsid w:val="002E5D42"/>
    <w:pPr>
      <w:numPr>
        <w:ilvl w:val="6"/>
        <w:numId w:val="6"/>
      </w:numPr>
      <w:spacing w:before="0"/>
      <w:outlineLvl w:val="8"/>
    </w:pPr>
    <w:rPr>
      <w:rFonts w:ascii="Times New Roman" w:hAnsi="Times New Roman"/>
      <w:sz w:val="24"/>
      <w:szCs w:val="24"/>
    </w:rPr>
  </w:style>
  <w:style w:type="paragraph" w:customStyle="1" w:styleId="Textpsmene">
    <w:name w:val="Text písmene"/>
    <w:basedOn w:val="Normln"/>
    <w:rsid w:val="002E5D42"/>
    <w:pPr>
      <w:numPr>
        <w:ilvl w:val="8"/>
        <w:numId w:val="6"/>
      </w:numPr>
      <w:tabs>
        <w:tab w:val="num" w:pos="425"/>
      </w:tabs>
      <w:spacing w:before="0"/>
      <w:ind w:left="425" w:hanging="425"/>
      <w:outlineLvl w:val="7"/>
    </w:pPr>
    <w:rPr>
      <w:rFonts w:ascii="Times New Roman" w:hAnsi="Times New Roman"/>
      <w:sz w:val="24"/>
      <w:szCs w:val="24"/>
    </w:rPr>
  </w:style>
  <w:style w:type="paragraph" w:customStyle="1" w:styleId="ZKON">
    <w:name w:val="ZÁKON"/>
    <w:basedOn w:val="Normln"/>
    <w:next w:val="Normln"/>
    <w:rsid w:val="002E5D42"/>
    <w:pPr>
      <w:keepNext/>
      <w:keepLines/>
      <w:numPr>
        <w:ilvl w:val="7"/>
        <w:numId w:val="6"/>
      </w:numPr>
      <w:tabs>
        <w:tab w:val="num" w:pos="851"/>
      </w:tabs>
      <w:spacing w:before="0"/>
      <w:ind w:left="851" w:hanging="426"/>
      <w:jc w:val="center"/>
      <w:outlineLvl w:val="0"/>
    </w:pPr>
    <w:rPr>
      <w:rFonts w:ascii="Times New Roman" w:hAnsi="Times New Roman"/>
      <w:b/>
      <w:bCs/>
      <w:caps/>
      <w:sz w:val="24"/>
      <w:szCs w:val="24"/>
    </w:rPr>
  </w:style>
  <w:style w:type="paragraph" w:styleId="Normlnweb">
    <w:name w:val="Normal (Web)"/>
    <w:basedOn w:val="Normln"/>
    <w:uiPriority w:val="99"/>
    <w:semiHidden/>
    <w:unhideWhenUsed/>
    <w:rsid w:val="006E70B2"/>
    <w:pPr>
      <w:spacing w:before="100" w:beforeAutospacing="1" w:after="100" w:afterAutospacing="1"/>
      <w:jc w:val="left"/>
    </w:pPr>
    <w:rPr>
      <w:rFonts w:ascii="Times New Roman" w:eastAsiaTheme="minorEastAsia" w:hAnsi="Times New Roman"/>
      <w:sz w:val="24"/>
      <w:szCs w:val="24"/>
    </w:rPr>
  </w:style>
  <w:style w:type="paragraph" w:customStyle="1" w:styleId="Default">
    <w:name w:val="Default"/>
    <w:rsid w:val="00BB1775"/>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BB1775"/>
    <w:rPr>
      <w:rFonts w:cs="Times New Roman"/>
      <w:color w:val="auto"/>
    </w:rPr>
  </w:style>
  <w:style w:type="paragraph" w:customStyle="1" w:styleId="CM3">
    <w:name w:val="CM3"/>
    <w:basedOn w:val="Default"/>
    <w:next w:val="Default"/>
    <w:uiPriority w:val="99"/>
    <w:rsid w:val="00BB1775"/>
    <w:rPr>
      <w:rFonts w:cs="Times New Roman"/>
      <w:color w:val="auto"/>
    </w:rPr>
  </w:style>
  <w:style w:type="paragraph" w:customStyle="1" w:styleId="CM4">
    <w:name w:val="CM4"/>
    <w:basedOn w:val="Default"/>
    <w:next w:val="Default"/>
    <w:uiPriority w:val="99"/>
    <w:rsid w:val="00BB1775"/>
    <w:rPr>
      <w:rFonts w:cs="Times New Roman"/>
      <w:color w:val="auto"/>
    </w:rPr>
  </w:style>
  <w:style w:type="character" w:customStyle="1" w:styleId="01-LChar">
    <w:name w:val="01-ČL. Char"/>
    <w:basedOn w:val="Standardnpsmoodstavce"/>
    <w:link w:val="01-L"/>
    <w:rsid w:val="00EB6E25"/>
    <w:rPr>
      <w:b/>
      <w:bCs/>
      <w:sz w:val="24"/>
    </w:rPr>
  </w:style>
  <w:style w:type="paragraph" w:customStyle="1" w:styleId="Svtlmkazvraznn31">
    <w:name w:val="Světlá mřížka – zvýraznění 31"/>
    <w:basedOn w:val="Normln"/>
    <w:uiPriority w:val="34"/>
    <w:qFormat/>
    <w:rsid w:val="00193273"/>
    <w:pPr>
      <w:spacing w:before="0"/>
      <w:ind w:left="720"/>
      <w:contextualSpacing/>
      <w:jc w:val="left"/>
    </w:pPr>
  </w:style>
  <w:style w:type="paragraph" w:customStyle="1" w:styleId="NormalJustified">
    <w:name w:val="Normal (Justified)"/>
    <w:basedOn w:val="Normln"/>
    <w:rsid w:val="00C638D4"/>
    <w:pPr>
      <w:widowControl w:val="0"/>
      <w:spacing w:before="0"/>
    </w:pPr>
    <w:rPr>
      <w:rFonts w:ascii="Times New Roman" w:hAnsi="Times New Roman"/>
      <w:kern w:val="28"/>
      <w:sz w:val="24"/>
      <w:szCs w:val="24"/>
    </w:rPr>
  </w:style>
  <w:style w:type="character" w:customStyle="1" w:styleId="02-ODST-2Char">
    <w:name w:val="02-ODST-2 Char"/>
    <w:basedOn w:val="Standardnpsmoodstavce"/>
    <w:link w:val="02-ODST-2"/>
    <w:locked/>
    <w:rsid w:val="00C638D4"/>
  </w:style>
  <w:style w:type="table" w:customStyle="1" w:styleId="ListTable31">
    <w:name w:val="List Table 31"/>
    <w:basedOn w:val="Normlntabulka"/>
    <w:uiPriority w:val="48"/>
    <w:rsid w:val="002D17BE"/>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paragraph" w:customStyle="1" w:styleId="01-ODST-3">
    <w:name w:val="01-ODST-3"/>
    <w:basedOn w:val="Normln"/>
    <w:qFormat/>
    <w:rsid w:val="006569FD"/>
    <w:pPr>
      <w:tabs>
        <w:tab w:val="left" w:pos="1134"/>
        <w:tab w:val="num" w:pos="1505"/>
      </w:tabs>
      <w:ind w:left="1135" w:hanging="851"/>
      <w:outlineLvl w:val="2"/>
    </w:p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uiPriority w:val="34"/>
    <w:qFormat/>
    <w:locked/>
    <w:rsid w:val="000C00C5"/>
  </w:style>
  <w:style w:type="paragraph" w:customStyle="1" w:styleId="Psmena">
    <w:name w:val="Písmena"/>
    <w:basedOn w:val="Normln"/>
    <w:rsid w:val="000C15A5"/>
    <w:pPr>
      <w:numPr>
        <w:numId w:val="12"/>
      </w:numPr>
    </w:pPr>
  </w:style>
  <w:style w:type="character" w:styleId="Nevyeenzmnka">
    <w:name w:val="Unresolved Mention"/>
    <w:basedOn w:val="Standardnpsmoodstavce"/>
    <w:uiPriority w:val="99"/>
    <w:semiHidden/>
    <w:unhideWhenUsed/>
    <w:rsid w:val="00371F2C"/>
    <w:rPr>
      <w:color w:val="605E5C"/>
      <w:shd w:val="clear" w:color="auto" w:fill="E1DFDD"/>
    </w:rPr>
  </w:style>
  <w:style w:type="paragraph" w:customStyle="1" w:styleId="Seznam2r">
    <w:name w:val="Seznam_2.úr."/>
    <w:basedOn w:val="Normln"/>
    <w:qFormat/>
    <w:rsid w:val="00D40493"/>
    <w:pPr>
      <w:numPr>
        <w:numId w:val="24"/>
      </w:numPr>
      <w:tabs>
        <w:tab w:val="left" w:pos="1134"/>
      </w:tabs>
      <w:spacing w:before="80" w:after="80" w:line="252" w:lineRule="auto"/>
    </w:pPr>
    <w:rPr>
      <w:rFonts w:ascii="Verdana" w:eastAsia="Calibri" w:hAnsi="Verdana"/>
      <w:sz w:val="18"/>
      <w:szCs w:val="22"/>
      <w:lang w:eastAsia="en-US"/>
    </w:rPr>
  </w:style>
  <w:style w:type="paragraph" w:customStyle="1" w:styleId="seznam-3rove">
    <w:name w:val="seznam - 3. úroveň"/>
    <w:basedOn w:val="Seznam2r"/>
    <w:rsid w:val="00D40493"/>
    <w:pPr>
      <w:numPr>
        <w:ilvl w:val="2"/>
      </w:numPr>
      <w:tabs>
        <w:tab w:val="clear" w:pos="1134"/>
        <w:tab w:val="left" w:pos="1701"/>
      </w:tabs>
      <w:ind w:left="1701" w:hanging="566"/>
    </w:pPr>
  </w:style>
  <w:style w:type="character" w:customStyle="1" w:styleId="Nadpis1Char">
    <w:name w:val="Nadpis 1 Char"/>
    <w:aliases w:val="Úroveň 1. Char,Hoofdstukkop Char,Section Heading Char,H1 Char,No numbers Char,h1 Char"/>
    <w:basedOn w:val="Standardnpsmoodstavce"/>
    <w:link w:val="Nadpis1"/>
    <w:rsid w:val="00254C4F"/>
    <w:rPr>
      <w:rFonts w:cs="Arial"/>
      <w:b/>
      <w:bCs/>
      <w:kern w:val="32"/>
      <w:sz w:val="24"/>
      <w:szCs w:val="24"/>
    </w:rPr>
  </w:style>
  <w:style w:type="character" w:styleId="Sledovanodkaz">
    <w:name w:val="FollowedHyperlink"/>
    <w:basedOn w:val="Standardnpsmoodstavce"/>
    <w:uiPriority w:val="99"/>
    <w:semiHidden/>
    <w:unhideWhenUsed/>
    <w:rsid w:val="00FB75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17174">
      <w:bodyDiv w:val="1"/>
      <w:marLeft w:val="0"/>
      <w:marRight w:val="0"/>
      <w:marTop w:val="0"/>
      <w:marBottom w:val="0"/>
      <w:divBdr>
        <w:top w:val="none" w:sz="0" w:space="0" w:color="auto"/>
        <w:left w:val="none" w:sz="0" w:space="0" w:color="auto"/>
        <w:bottom w:val="none" w:sz="0" w:space="0" w:color="auto"/>
        <w:right w:val="none" w:sz="0" w:space="0" w:color="auto"/>
      </w:divBdr>
    </w:div>
    <w:div w:id="102002540">
      <w:bodyDiv w:val="1"/>
      <w:marLeft w:val="0"/>
      <w:marRight w:val="0"/>
      <w:marTop w:val="0"/>
      <w:marBottom w:val="0"/>
      <w:divBdr>
        <w:top w:val="none" w:sz="0" w:space="0" w:color="auto"/>
        <w:left w:val="none" w:sz="0" w:space="0" w:color="auto"/>
        <w:bottom w:val="none" w:sz="0" w:space="0" w:color="auto"/>
        <w:right w:val="none" w:sz="0" w:space="0" w:color="auto"/>
      </w:divBdr>
    </w:div>
    <w:div w:id="137497882">
      <w:bodyDiv w:val="1"/>
      <w:marLeft w:val="0"/>
      <w:marRight w:val="0"/>
      <w:marTop w:val="0"/>
      <w:marBottom w:val="0"/>
      <w:divBdr>
        <w:top w:val="none" w:sz="0" w:space="0" w:color="auto"/>
        <w:left w:val="none" w:sz="0" w:space="0" w:color="auto"/>
        <w:bottom w:val="none" w:sz="0" w:space="0" w:color="auto"/>
        <w:right w:val="none" w:sz="0" w:space="0" w:color="auto"/>
      </w:divBdr>
    </w:div>
    <w:div w:id="143284110">
      <w:bodyDiv w:val="1"/>
      <w:marLeft w:val="0"/>
      <w:marRight w:val="0"/>
      <w:marTop w:val="0"/>
      <w:marBottom w:val="0"/>
      <w:divBdr>
        <w:top w:val="none" w:sz="0" w:space="0" w:color="auto"/>
        <w:left w:val="none" w:sz="0" w:space="0" w:color="auto"/>
        <w:bottom w:val="none" w:sz="0" w:space="0" w:color="auto"/>
        <w:right w:val="none" w:sz="0" w:space="0" w:color="auto"/>
      </w:divBdr>
    </w:div>
    <w:div w:id="164832365">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1842715">
      <w:bodyDiv w:val="1"/>
      <w:marLeft w:val="0"/>
      <w:marRight w:val="0"/>
      <w:marTop w:val="0"/>
      <w:marBottom w:val="0"/>
      <w:divBdr>
        <w:top w:val="none" w:sz="0" w:space="0" w:color="auto"/>
        <w:left w:val="none" w:sz="0" w:space="0" w:color="auto"/>
        <w:bottom w:val="none" w:sz="0" w:space="0" w:color="auto"/>
        <w:right w:val="none" w:sz="0" w:space="0" w:color="auto"/>
      </w:divBdr>
    </w:div>
    <w:div w:id="200555838">
      <w:bodyDiv w:val="1"/>
      <w:marLeft w:val="0"/>
      <w:marRight w:val="0"/>
      <w:marTop w:val="0"/>
      <w:marBottom w:val="0"/>
      <w:divBdr>
        <w:top w:val="none" w:sz="0" w:space="0" w:color="auto"/>
        <w:left w:val="none" w:sz="0" w:space="0" w:color="auto"/>
        <w:bottom w:val="none" w:sz="0" w:space="0" w:color="auto"/>
        <w:right w:val="none" w:sz="0" w:space="0" w:color="auto"/>
      </w:divBdr>
    </w:div>
    <w:div w:id="201672941">
      <w:bodyDiv w:val="1"/>
      <w:marLeft w:val="0"/>
      <w:marRight w:val="0"/>
      <w:marTop w:val="0"/>
      <w:marBottom w:val="0"/>
      <w:divBdr>
        <w:top w:val="none" w:sz="0" w:space="0" w:color="auto"/>
        <w:left w:val="none" w:sz="0" w:space="0" w:color="auto"/>
        <w:bottom w:val="none" w:sz="0" w:space="0" w:color="auto"/>
        <w:right w:val="none" w:sz="0" w:space="0" w:color="auto"/>
      </w:divBdr>
    </w:div>
    <w:div w:id="238908958">
      <w:bodyDiv w:val="1"/>
      <w:marLeft w:val="0"/>
      <w:marRight w:val="0"/>
      <w:marTop w:val="0"/>
      <w:marBottom w:val="0"/>
      <w:divBdr>
        <w:top w:val="none" w:sz="0" w:space="0" w:color="auto"/>
        <w:left w:val="none" w:sz="0" w:space="0" w:color="auto"/>
        <w:bottom w:val="none" w:sz="0" w:space="0" w:color="auto"/>
        <w:right w:val="none" w:sz="0" w:space="0" w:color="auto"/>
      </w:divBdr>
    </w:div>
    <w:div w:id="251398581">
      <w:bodyDiv w:val="1"/>
      <w:marLeft w:val="0"/>
      <w:marRight w:val="0"/>
      <w:marTop w:val="0"/>
      <w:marBottom w:val="0"/>
      <w:divBdr>
        <w:top w:val="none" w:sz="0" w:space="0" w:color="auto"/>
        <w:left w:val="none" w:sz="0" w:space="0" w:color="auto"/>
        <w:bottom w:val="none" w:sz="0" w:space="0" w:color="auto"/>
        <w:right w:val="none" w:sz="0" w:space="0" w:color="auto"/>
      </w:divBdr>
    </w:div>
    <w:div w:id="315454234">
      <w:bodyDiv w:val="1"/>
      <w:marLeft w:val="0"/>
      <w:marRight w:val="0"/>
      <w:marTop w:val="0"/>
      <w:marBottom w:val="0"/>
      <w:divBdr>
        <w:top w:val="none" w:sz="0" w:space="0" w:color="auto"/>
        <w:left w:val="none" w:sz="0" w:space="0" w:color="auto"/>
        <w:bottom w:val="none" w:sz="0" w:space="0" w:color="auto"/>
        <w:right w:val="none" w:sz="0" w:space="0" w:color="auto"/>
      </w:divBdr>
    </w:div>
    <w:div w:id="411006023">
      <w:bodyDiv w:val="1"/>
      <w:marLeft w:val="0"/>
      <w:marRight w:val="0"/>
      <w:marTop w:val="0"/>
      <w:marBottom w:val="0"/>
      <w:divBdr>
        <w:top w:val="none" w:sz="0" w:space="0" w:color="auto"/>
        <w:left w:val="none" w:sz="0" w:space="0" w:color="auto"/>
        <w:bottom w:val="none" w:sz="0" w:space="0" w:color="auto"/>
        <w:right w:val="none" w:sz="0" w:space="0" w:color="auto"/>
      </w:divBdr>
    </w:div>
    <w:div w:id="430274078">
      <w:bodyDiv w:val="1"/>
      <w:marLeft w:val="0"/>
      <w:marRight w:val="0"/>
      <w:marTop w:val="0"/>
      <w:marBottom w:val="0"/>
      <w:divBdr>
        <w:top w:val="none" w:sz="0" w:space="0" w:color="auto"/>
        <w:left w:val="none" w:sz="0" w:space="0" w:color="auto"/>
        <w:bottom w:val="none" w:sz="0" w:space="0" w:color="auto"/>
        <w:right w:val="none" w:sz="0" w:space="0" w:color="auto"/>
      </w:divBdr>
    </w:div>
    <w:div w:id="438447946">
      <w:bodyDiv w:val="1"/>
      <w:marLeft w:val="0"/>
      <w:marRight w:val="0"/>
      <w:marTop w:val="0"/>
      <w:marBottom w:val="0"/>
      <w:divBdr>
        <w:top w:val="none" w:sz="0" w:space="0" w:color="auto"/>
        <w:left w:val="none" w:sz="0" w:space="0" w:color="auto"/>
        <w:bottom w:val="none" w:sz="0" w:space="0" w:color="auto"/>
        <w:right w:val="none" w:sz="0" w:space="0" w:color="auto"/>
      </w:divBdr>
    </w:div>
    <w:div w:id="458575966">
      <w:bodyDiv w:val="1"/>
      <w:marLeft w:val="0"/>
      <w:marRight w:val="0"/>
      <w:marTop w:val="0"/>
      <w:marBottom w:val="0"/>
      <w:divBdr>
        <w:top w:val="none" w:sz="0" w:space="0" w:color="auto"/>
        <w:left w:val="none" w:sz="0" w:space="0" w:color="auto"/>
        <w:bottom w:val="none" w:sz="0" w:space="0" w:color="auto"/>
        <w:right w:val="none" w:sz="0" w:space="0" w:color="auto"/>
      </w:divBdr>
    </w:div>
    <w:div w:id="465588841">
      <w:bodyDiv w:val="1"/>
      <w:marLeft w:val="0"/>
      <w:marRight w:val="0"/>
      <w:marTop w:val="0"/>
      <w:marBottom w:val="0"/>
      <w:divBdr>
        <w:top w:val="none" w:sz="0" w:space="0" w:color="auto"/>
        <w:left w:val="none" w:sz="0" w:space="0" w:color="auto"/>
        <w:bottom w:val="none" w:sz="0" w:space="0" w:color="auto"/>
        <w:right w:val="none" w:sz="0" w:space="0" w:color="auto"/>
      </w:divBdr>
    </w:div>
    <w:div w:id="545065673">
      <w:bodyDiv w:val="1"/>
      <w:marLeft w:val="0"/>
      <w:marRight w:val="0"/>
      <w:marTop w:val="0"/>
      <w:marBottom w:val="0"/>
      <w:divBdr>
        <w:top w:val="none" w:sz="0" w:space="0" w:color="auto"/>
        <w:left w:val="none" w:sz="0" w:space="0" w:color="auto"/>
        <w:bottom w:val="none" w:sz="0" w:space="0" w:color="auto"/>
        <w:right w:val="none" w:sz="0" w:space="0" w:color="auto"/>
      </w:divBdr>
    </w:div>
    <w:div w:id="572547068">
      <w:bodyDiv w:val="1"/>
      <w:marLeft w:val="0"/>
      <w:marRight w:val="0"/>
      <w:marTop w:val="0"/>
      <w:marBottom w:val="0"/>
      <w:divBdr>
        <w:top w:val="none" w:sz="0" w:space="0" w:color="auto"/>
        <w:left w:val="none" w:sz="0" w:space="0" w:color="auto"/>
        <w:bottom w:val="none" w:sz="0" w:space="0" w:color="auto"/>
        <w:right w:val="none" w:sz="0" w:space="0" w:color="auto"/>
      </w:divBdr>
    </w:div>
    <w:div w:id="579751973">
      <w:bodyDiv w:val="1"/>
      <w:marLeft w:val="0"/>
      <w:marRight w:val="0"/>
      <w:marTop w:val="0"/>
      <w:marBottom w:val="0"/>
      <w:divBdr>
        <w:top w:val="none" w:sz="0" w:space="0" w:color="auto"/>
        <w:left w:val="none" w:sz="0" w:space="0" w:color="auto"/>
        <w:bottom w:val="none" w:sz="0" w:space="0" w:color="auto"/>
        <w:right w:val="none" w:sz="0" w:space="0" w:color="auto"/>
      </w:divBdr>
    </w:div>
    <w:div w:id="617833481">
      <w:bodyDiv w:val="1"/>
      <w:marLeft w:val="0"/>
      <w:marRight w:val="0"/>
      <w:marTop w:val="0"/>
      <w:marBottom w:val="0"/>
      <w:divBdr>
        <w:top w:val="none" w:sz="0" w:space="0" w:color="auto"/>
        <w:left w:val="none" w:sz="0" w:space="0" w:color="auto"/>
        <w:bottom w:val="none" w:sz="0" w:space="0" w:color="auto"/>
        <w:right w:val="none" w:sz="0" w:space="0" w:color="auto"/>
      </w:divBdr>
    </w:div>
    <w:div w:id="641617278">
      <w:bodyDiv w:val="1"/>
      <w:marLeft w:val="0"/>
      <w:marRight w:val="0"/>
      <w:marTop w:val="0"/>
      <w:marBottom w:val="0"/>
      <w:divBdr>
        <w:top w:val="none" w:sz="0" w:space="0" w:color="auto"/>
        <w:left w:val="none" w:sz="0" w:space="0" w:color="auto"/>
        <w:bottom w:val="none" w:sz="0" w:space="0" w:color="auto"/>
        <w:right w:val="none" w:sz="0" w:space="0" w:color="auto"/>
      </w:divBdr>
    </w:div>
    <w:div w:id="807012748">
      <w:bodyDiv w:val="1"/>
      <w:marLeft w:val="0"/>
      <w:marRight w:val="0"/>
      <w:marTop w:val="0"/>
      <w:marBottom w:val="0"/>
      <w:divBdr>
        <w:top w:val="none" w:sz="0" w:space="0" w:color="auto"/>
        <w:left w:val="none" w:sz="0" w:space="0" w:color="auto"/>
        <w:bottom w:val="none" w:sz="0" w:space="0" w:color="auto"/>
        <w:right w:val="none" w:sz="0" w:space="0" w:color="auto"/>
      </w:divBdr>
    </w:div>
    <w:div w:id="831290781">
      <w:bodyDiv w:val="1"/>
      <w:marLeft w:val="0"/>
      <w:marRight w:val="0"/>
      <w:marTop w:val="0"/>
      <w:marBottom w:val="0"/>
      <w:divBdr>
        <w:top w:val="none" w:sz="0" w:space="0" w:color="auto"/>
        <w:left w:val="none" w:sz="0" w:space="0" w:color="auto"/>
        <w:bottom w:val="none" w:sz="0" w:space="0" w:color="auto"/>
        <w:right w:val="none" w:sz="0" w:space="0" w:color="auto"/>
      </w:divBdr>
    </w:div>
    <w:div w:id="881941275">
      <w:bodyDiv w:val="1"/>
      <w:marLeft w:val="0"/>
      <w:marRight w:val="0"/>
      <w:marTop w:val="0"/>
      <w:marBottom w:val="0"/>
      <w:divBdr>
        <w:top w:val="none" w:sz="0" w:space="0" w:color="auto"/>
        <w:left w:val="none" w:sz="0" w:space="0" w:color="auto"/>
        <w:bottom w:val="none" w:sz="0" w:space="0" w:color="auto"/>
        <w:right w:val="none" w:sz="0" w:space="0" w:color="auto"/>
      </w:divBdr>
    </w:div>
    <w:div w:id="982350497">
      <w:bodyDiv w:val="1"/>
      <w:marLeft w:val="0"/>
      <w:marRight w:val="0"/>
      <w:marTop w:val="0"/>
      <w:marBottom w:val="0"/>
      <w:divBdr>
        <w:top w:val="none" w:sz="0" w:space="0" w:color="auto"/>
        <w:left w:val="none" w:sz="0" w:space="0" w:color="auto"/>
        <w:bottom w:val="none" w:sz="0" w:space="0" w:color="auto"/>
        <w:right w:val="none" w:sz="0" w:space="0" w:color="auto"/>
      </w:divBdr>
    </w:div>
    <w:div w:id="1050686641">
      <w:bodyDiv w:val="1"/>
      <w:marLeft w:val="0"/>
      <w:marRight w:val="0"/>
      <w:marTop w:val="0"/>
      <w:marBottom w:val="0"/>
      <w:divBdr>
        <w:top w:val="none" w:sz="0" w:space="0" w:color="auto"/>
        <w:left w:val="none" w:sz="0" w:space="0" w:color="auto"/>
        <w:bottom w:val="none" w:sz="0" w:space="0" w:color="auto"/>
        <w:right w:val="none" w:sz="0" w:space="0" w:color="auto"/>
      </w:divBdr>
    </w:div>
    <w:div w:id="1100417139">
      <w:bodyDiv w:val="1"/>
      <w:marLeft w:val="0"/>
      <w:marRight w:val="0"/>
      <w:marTop w:val="0"/>
      <w:marBottom w:val="0"/>
      <w:divBdr>
        <w:top w:val="none" w:sz="0" w:space="0" w:color="auto"/>
        <w:left w:val="none" w:sz="0" w:space="0" w:color="auto"/>
        <w:bottom w:val="none" w:sz="0" w:space="0" w:color="auto"/>
        <w:right w:val="none" w:sz="0" w:space="0" w:color="auto"/>
      </w:divBdr>
    </w:div>
    <w:div w:id="1152523645">
      <w:bodyDiv w:val="1"/>
      <w:marLeft w:val="0"/>
      <w:marRight w:val="0"/>
      <w:marTop w:val="0"/>
      <w:marBottom w:val="0"/>
      <w:divBdr>
        <w:top w:val="none" w:sz="0" w:space="0" w:color="auto"/>
        <w:left w:val="none" w:sz="0" w:space="0" w:color="auto"/>
        <w:bottom w:val="none" w:sz="0" w:space="0" w:color="auto"/>
        <w:right w:val="none" w:sz="0" w:space="0" w:color="auto"/>
      </w:divBdr>
    </w:div>
    <w:div w:id="1217934276">
      <w:bodyDiv w:val="1"/>
      <w:marLeft w:val="0"/>
      <w:marRight w:val="0"/>
      <w:marTop w:val="0"/>
      <w:marBottom w:val="0"/>
      <w:divBdr>
        <w:top w:val="none" w:sz="0" w:space="0" w:color="auto"/>
        <w:left w:val="none" w:sz="0" w:space="0" w:color="auto"/>
        <w:bottom w:val="none" w:sz="0" w:space="0" w:color="auto"/>
        <w:right w:val="none" w:sz="0" w:space="0" w:color="auto"/>
      </w:divBdr>
    </w:div>
    <w:div w:id="1265461833">
      <w:bodyDiv w:val="1"/>
      <w:marLeft w:val="0"/>
      <w:marRight w:val="0"/>
      <w:marTop w:val="0"/>
      <w:marBottom w:val="0"/>
      <w:divBdr>
        <w:top w:val="none" w:sz="0" w:space="0" w:color="auto"/>
        <w:left w:val="none" w:sz="0" w:space="0" w:color="auto"/>
        <w:bottom w:val="none" w:sz="0" w:space="0" w:color="auto"/>
        <w:right w:val="none" w:sz="0" w:space="0" w:color="auto"/>
      </w:divBdr>
    </w:div>
    <w:div w:id="1272937746">
      <w:bodyDiv w:val="1"/>
      <w:marLeft w:val="0"/>
      <w:marRight w:val="0"/>
      <w:marTop w:val="0"/>
      <w:marBottom w:val="0"/>
      <w:divBdr>
        <w:top w:val="none" w:sz="0" w:space="0" w:color="auto"/>
        <w:left w:val="none" w:sz="0" w:space="0" w:color="auto"/>
        <w:bottom w:val="none" w:sz="0" w:space="0" w:color="auto"/>
        <w:right w:val="none" w:sz="0" w:space="0" w:color="auto"/>
      </w:divBdr>
    </w:div>
    <w:div w:id="1318997421">
      <w:bodyDiv w:val="1"/>
      <w:marLeft w:val="0"/>
      <w:marRight w:val="0"/>
      <w:marTop w:val="0"/>
      <w:marBottom w:val="0"/>
      <w:divBdr>
        <w:top w:val="none" w:sz="0" w:space="0" w:color="auto"/>
        <w:left w:val="none" w:sz="0" w:space="0" w:color="auto"/>
        <w:bottom w:val="none" w:sz="0" w:space="0" w:color="auto"/>
        <w:right w:val="none" w:sz="0" w:space="0" w:color="auto"/>
      </w:divBdr>
    </w:div>
    <w:div w:id="1401175335">
      <w:bodyDiv w:val="1"/>
      <w:marLeft w:val="0"/>
      <w:marRight w:val="0"/>
      <w:marTop w:val="0"/>
      <w:marBottom w:val="0"/>
      <w:divBdr>
        <w:top w:val="none" w:sz="0" w:space="0" w:color="auto"/>
        <w:left w:val="none" w:sz="0" w:space="0" w:color="auto"/>
        <w:bottom w:val="none" w:sz="0" w:space="0" w:color="auto"/>
        <w:right w:val="none" w:sz="0" w:space="0" w:color="auto"/>
      </w:divBdr>
    </w:div>
    <w:div w:id="1414622879">
      <w:bodyDiv w:val="1"/>
      <w:marLeft w:val="0"/>
      <w:marRight w:val="0"/>
      <w:marTop w:val="0"/>
      <w:marBottom w:val="0"/>
      <w:divBdr>
        <w:top w:val="none" w:sz="0" w:space="0" w:color="auto"/>
        <w:left w:val="none" w:sz="0" w:space="0" w:color="auto"/>
        <w:bottom w:val="none" w:sz="0" w:space="0" w:color="auto"/>
        <w:right w:val="none" w:sz="0" w:space="0" w:color="auto"/>
      </w:divBdr>
    </w:div>
    <w:div w:id="1486968308">
      <w:bodyDiv w:val="1"/>
      <w:marLeft w:val="0"/>
      <w:marRight w:val="0"/>
      <w:marTop w:val="0"/>
      <w:marBottom w:val="0"/>
      <w:divBdr>
        <w:top w:val="none" w:sz="0" w:space="0" w:color="auto"/>
        <w:left w:val="none" w:sz="0" w:space="0" w:color="auto"/>
        <w:bottom w:val="none" w:sz="0" w:space="0" w:color="auto"/>
        <w:right w:val="none" w:sz="0" w:space="0" w:color="auto"/>
      </w:divBdr>
    </w:div>
    <w:div w:id="1498499571">
      <w:bodyDiv w:val="1"/>
      <w:marLeft w:val="0"/>
      <w:marRight w:val="0"/>
      <w:marTop w:val="0"/>
      <w:marBottom w:val="0"/>
      <w:divBdr>
        <w:top w:val="none" w:sz="0" w:space="0" w:color="auto"/>
        <w:left w:val="none" w:sz="0" w:space="0" w:color="auto"/>
        <w:bottom w:val="none" w:sz="0" w:space="0" w:color="auto"/>
        <w:right w:val="none" w:sz="0" w:space="0" w:color="auto"/>
      </w:divBdr>
    </w:div>
    <w:div w:id="1498766615">
      <w:bodyDiv w:val="1"/>
      <w:marLeft w:val="0"/>
      <w:marRight w:val="0"/>
      <w:marTop w:val="0"/>
      <w:marBottom w:val="0"/>
      <w:divBdr>
        <w:top w:val="none" w:sz="0" w:space="0" w:color="auto"/>
        <w:left w:val="none" w:sz="0" w:space="0" w:color="auto"/>
        <w:bottom w:val="none" w:sz="0" w:space="0" w:color="auto"/>
        <w:right w:val="none" w:sz="0" w:space="0" w:color="auto"/>
      </w:divBdr>
    </w:div>
    <w:div w:id="1556312309">
      <w:bodyDiv w:val="1"/>
      <w:marLeft w:val="0"/>
      <w:marRight w:val="0"/>
      <w:marTop w:val="0"/>
      <w:marBottom w:val="0"/>
      <w:divBdr>
        <w:top w:val="none" w:sz="0" w:space="0" w:color="auto"/>
        <w:left w:val="none" w:sz="0" w:space="0" w:color="auto"/>
        <w:bottom w:val="none" w:sz="0" w:space="0" w:color="auto"/>
        <w:right w:val="none" w:sz="0" w:space="0" w:color="auto"/>
      </w:divBdr>
    </w:div>
    <w:div w:id="1605112182">
      <w:bodyDiv w:val="1"/>
      <w:marLeft w:val="0"/>
      <w:marRight w:val="0"/>
      <w:marTop w:val="0"/>
      <w:marBottom w:val="0"/>
      <w:divBdr>
        <w:top w:val="none" w:sz="0" w:space="0" w:color="auto"/>
        <w:left w:val="none" w:sz="0" w:space="0" w:color="auto"/>
        <w:bottom w:val="none" w:sz="0" w:space="0" w:color="auto"/>
        <w:right w:val="none" w:sz="0" w:space="0" w:color="auto"/>
      </w:divBdr>
    </w:div>
    <w:div w:id="1613047055">
      <w:bodyDiv w:val="1"/>
      <w:marLeft w:val="0"/>
      <w:marRight w:val="0"/>
      <w:marTop w:val="0"/>
      <w:marBottom w:val="0"/>
      <w:divBdr>
        <w:top w:val="none" w:sz="0" w:space="0" w:color="auto"/>
        <w:left w:val="none" w:sz="0" w:space="0" w:color="auto"/>
        <w:bottom w:val="none" w:sz="0" w:space="0" w:color="auto"/>
        <w:right w:val="none" w:sz="0" w:space="0" w:color="auto"/>
      </w:divBdr>
      <w:divsChild>
        <w:div w:id="1426730720">
          <w:marLeft w:val="0"/>
          <w:marRight w:val="0"/>
          <w:marTop w:val="0"/>
          <w:marBottom w:val="0"/>
          <w:divBdr>
            <w:top w:val="none" w:sz="0" w:space="0" w:color="auto"/>
            <w:left w:val="none" w:sz="0" w:space="0" w:color="auto"/>
            <w:bottom w:val="none" w:sz="0" w:space="0" w:color="auto"/>
            <w:right w:val="none" w:sz="0" w:space="0" w:color="auto"/>
          </w:divBdr>
          <w:divsChild>
            <w:div w:id="531039748">
              <w:marLeft w:val="0"/>
              <w:marRight w:val="0"/>
              <w:marTop w:val="0"/>
              <w:marBottom w:val="0"/>
              <w:divBdr>
                <w:top w:val="none" w:sz="0" w:space="0" w:color="auto"/>
                <w:left w:val="none" w:sz="0" w:space="0" w:color="auto"/>
                <w:bottom w:val="none" w:sz="0" w:space="0" w:color="auto"/>
                <w:right w:val="none" w:sz="0" w:space="0" w:color="auto"/>
              </w:divBdr>
              <w:divsChild>
                <w:div w:id="1353649394">
                  <w:marLeft w:val="0"/>
                  <w:marRight w:val="0"/>
                  <w:marTop w:val="0"/>
                  <w:marBottom w:val="0"/>
                  <w:divBdr>
                    <w:top w:val="none" w:sz="0" w:space="0" w:color="auto"/>
                    <w:left w:val="none" w:sz="0" w:space="0" w:color="auto"/>
                    <w:bottom w:val="none" w:sz="0" w:space="0" w:color="auto"/>
                    <w:right w:val="none" w:sz="0" w:space="0" w:color="auto"/>
                  </w:divBdr>
                  <w:divsChild>
                    <w:div w:id="695081210">
                      <w:marLeft w:val="0"/>
                      <w:marRight w:val="0"/>
                      <w:marTop w:val="0"/>
                      <w:marBottom w:val="0"/>
                      <w:divBdr>
                        <w:top w:val="none" w:sz="0" w:space="0" w:color="auto"/>
                        <w:left w:val="none" w:sz="0" w:space="0" w:color="auto"/>
                        <w:bottom w:val="none" w:sz="0" w:space="0" w:color="auto"/>
                        <w:right w:val="none" w:sz="0" w:space="0" w:color="auto"/>
                      </w:divBdr>
                      <w:divsChild>
                        <w:div w:id="237056999">
                          <w:marLeft w:val="0"/>
                          <w:marRight w:val="0"/>
                          <w:marTop w:val="0"/>
                          <w:marBottom w:val="0"/>
                          <w:divBdr>
                            <w:top w:val="none" w:sz="0" w:space="0" w:color="auto"/>
                            <w:left w:val="none" w:sz="0" w:space="0" w:color="auto"/>
                            <w:bottom w:val="none" w:sz="0" w:space="0" w:color="auto"/>
                            <w:right w:val="none" w:sz="0" w:space="0" w:color="auto"/>
                          </w:divBdr>
                          <w:divsChild>
                            <w:div w:id="684332234">
                              <w:marLeft w:val="0"/>
                              <w:marRight w:val="0"/>
                              <w:marTop w:val="0"/>
                              <w:marBottom w:val="0"/>
                              <w:divBdr>
                                <w:top w:val="none" w:sz="0" w:space="0" w:color="auto"/>
                                <w:left w:val="none" w:sz="0" w:space="0" w:color="auto"/>
                                <w:bottom w:val="none" w:sz="0" w:space="0" w:color="auto"/>
                                <w:right w:val="none" w:sz="0" w:space="0" w:color="auto"/>
                              </w:divBdr>
                              <w:divsChild>
                                <w:div w:id="139088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775412">
      <w:bodyDiv w:val="1"/>
      <w:marLeft w:val="0"/>
      <w:marRight w:val="0"/>
      <w:marTop w:val="0"/>
      <w:marBottom w:val="0"/>
      <w:divBdr>
        <w:top w:val="none" w:sz="0" w:space="0" w:color="auto"/>
        <w:left w:val="none" w:sz="0" w:space="0" w:color="auto"/>
        <w:bottom w:val="none" w:sz="0" w:space="0" w:color="auto"/>
        <w:right w:val="none" w:sz="0" w:space="0" w:color="auto"/>
      </w:divBdr>
    </w:div>
    <w:div w:id="1675565933">
      <w:bodyDiv w:val="1"/>
      <w:marLeft w:val="0"/>
      <w:marRight w:val="0"/>
      <w:marTop w:val="0"/>
      <w:marBottom w:val="0"/>
      <w:divBdr>
        <w:top w:val="none" w:sz="0" w:space="0" w:color="auto"/>
        <w:left w:val="none" w:sz="0" w:space="0" w:color="auto"/>
        <w:bottom w:val="none" w:sz="0" w:space="0" w:color="auto"/>
        <w:right w:val="none" w:sz="0" w:space="0" w:color="auto"/>
      </w:divBdr>
    </w:div>
    <w:div w:id="1720594090">
      <w:bodyDiv w:val="1"/>
      <w:marLeft w:val="0"/>
      <w:marRight w:val="0"/>
      <w:marTop w:val="0"/>
      <w:marBottom w:val="0"/>
      <w:divBdr>
        <w:top w:val="none" w:sz="0" w:space="0" w:color="auto"/>
        <w:left w:val="none" w:sz="0" w:space="0" w:color="auto"/>
        <w:bottom w:val="none" w:sz="0" w:space="0" w:color="auto"/>
        <w:right w:val="none" w:sz="0" w:space="0" w:color="auto"/>
      </w:divBdr>
    </w:div>
    <w:div w:id="1751656637">
      <w:bodyDiv w:val="1"/>
      <w:marLeft w:val="0"/>
      <w:marRight w:val="0"/>
      <w:marTop w:val="0"/>
      <w:marBottom w:val="0"/>
      <w:divBdr>
        <w:top w:val="none" w:sz="0" w:space="0" w:color="auto"/>
        <w:left w:val="none" w:sz="0" w:space="0" w:color="auto"/>
        <w:bottom w:val="none" w:sz="0" w:space="0" w:color="auto"/>
        <w:right w:val="none" w:sz="0" w:space="0" w:color="auto"/>
      </w:divBdr>
    </w:div>
    <w:div w:id="1844542257">
      <w:bodyDiv w:val="1"/>
      <w:marLeft w:val="0"/>
      <w:marRight w:val="0"/>
      <w:marTop w:val="0"/>
      <w:marBottom w:val="0"/>
      <w:divBdr>
        <w:top w:val="none" w:sz="0" w:space="0" w:color="auto"/>
        <w:left w:val="none" w:sz="0" w:space="0" w:color="auto"/>
        <w:bottom w:val="none" w:sz="0" w:space="0" w:color="auto"/>
        <w:right w:val="none" w:sz="0" w:space="0" w:color="auto"/>
      </w:divBdr>
    </w:div>
    <w:div w:id="1861431851">
      <w:bodyDiv w:val="1"/>
      <w:marLeft w:val="0"/>
      <w:marRight w:val="0"/>
      <w:marTop w:val="0"/>
      <w:marBottom w:val="0"/>
      <w:divBdr>
        <w:top w:val="none" w:sz="0" w:space="0" w:color="auto"/>
        <w:left w:val="none" w:sz="0" w:space="0" w:color="auto"/>
        <w:bottom w:val="none" w:sz="0" w:space="0" w:color="auto"/>
        <w:right w:val="none" w:sz="0" w:space="0" w:color="auto"/>
      </w:divBdr>
    </w:div>
    <w:div w:id="2086491158">
      <w:bodyDiv w:val="1"/>
      <w:marLeft w:val="0"/>
      <w:marRight w:val="0"/>
      <w:marTop w:val="0"/>
      <w:marBottom w:val="0"/>
      <w:divBdr>
        <w:top w:val="none" w:sz="0" w:space="0" w:color="auto"/>
        <w:left w:val="none" w:sz="0" w:space="0" w:color="auto"/>
        <w:bottom w:val="none" w:sz="0" w:space="0" w:color="auto"/>
        <w:right w:val="none" w:sz="0" w:space="0" w:color="auto"/>
      </w:divBdr>
    </w:div>
    <w:div w:id="212430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ceproas.cz/" TargetMode="External"/><Relationship Id="rId18" Type="http://schemas.openxmlformats.org/officeDocument/2006/relationships/hyperlink" Target="https://zakazky.ceproas.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enka.hoskova@ceproas.cz" TargetMode="External"/><Relationship Id="rId17" Type="http://schemas.openxmlformats.org/officeDocument/2006/relationships/hyperlink" Target="http://www.ezak.cz/faq/pozadavky-na-system" TargetMode="External"/><Relationship Id="rId2" Type="http://schemas.openxmlformats.org/officeDocument/2006/relationships/customXml" Target="../customXml/item2.xml"/><Relationship Id="rId16" Type="http://schemas.openxmlformats.org/officeDocument/2006/relationships/hyperlink" Target="https://zakazky.ceproa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file:///C:/Users/sloukaj/AppData/Local/Microsoft/Windows/Temporary%20Internet%20Files/Content.Outlook/C8G7099X/_%20https:/zakazky.ceproas.cz/_"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eproas.cz/vyberova-rizeni/zverejneni-poptavek" TargetMode="External"/><Relationship Id="rId22"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DA847FD2927C94AA8D4177FD74A5B3E" ma:contentTypeVersion="11" ma:contentTypeDescription="Vytvoří nový dokument" ma:contentTypeScope="" ma:versionID="e19b103aa7681ef73334f24ca59b7bce">
  <xsd:schema xmlns:xsd="http://www.w3.org/2001/XMLSchema" xmlns:xs="http://www.w3.org/2001/XMLSchema" xmlns:p="http://schemas.microsoft.com/office/2006/metadata/properties" xmlns:ns2="daaf7cb5-f724-4fdc-b715-5d6af77011cc" xmlns:ns3="0875ebb0-a0df-49ee-8b32-c6d75c750aff" targetNamespace="http://schemas.microsoft.com/office/2006/metadata/properties" ma:root="true" ma:fieldsID="f0096e2d7018ff7a86bc17c98b34f9eb" ns2:_="" ns3:_="">
    <xsd:import namespace="daaf7cb5-f724-4fdc-b715-5d6af77011cc"/>
    <xsd:import namespace="0875ebb0-a0df-49ee-8b32-c6d75c750af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af7cb5-f724-4fdc-b715-5d6af77011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5ebb0-a0df-49ee-8b32-c6d75c750af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0e0083-9b13-461e-ae0f-11e745a48044}" ma:internalName="TaxCatchAll" ma:showField="CatchAllData" ma:web="0875ebb0-a0df-49ee-8b32-c6d75c750aff">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875ebb0-a0df-49ee-8b32-c6d75c750aff" xsi:nil="true"/>
    <lcf76f155ced4ddcb4097134ff3c332f xmlns="daaf7cb5-f724-4fdc-b715-5d6af77011cc">
      <Terms xmlns="http://schemas.microsoft.com/office/infopath/2007/PartnerControls"/>
    </lcf76f155ced4ddcb4097134ff3c332f>
    <SharedWithUsers xmlns="0875ebb0-a0df-49ee-8b32-c6d75c750aff">
      <UserInfo>
        <DisplayName>Bartoš Petr</DisplayName>
        <AccountId>20</AccountId>
        <AccountType/>
      </UserInfo>
      <UserInfo>
        <DisplayName>Hošková Lenka</DisplayName>
        <AccountId>12</AccountId>
        <AccountType/>
      </UserInfo>
    </SharedWithUsers>
  </documentManagement>
</p:properties>
</file>

<file path=customXml/itemProps1.xml><?xml version="1.0" encoding="utf-8"?>
<ds:datastoreItem xmlns:ds="http://schemas.openxmlformats.org/officeDocument/2006/customXml" ds:itemID="{50BD656D-867B-456E-B635-5CEAE9A92075}">
  <ds:schemaRefs>
    <ds:schemaRef ds:uri="http://schemas.microsoft.com/sharepoint/v3/contenttype/forms"/>
  </ds:schemaRefs>
</ds:datastoreItem>
</file>

<file path=customXml/itemProps2.xml><?xml version="1.0" encoding="utf-8"?>
<ds:datastoreItem xmlns:ds="http://schemas.openxmlformats.org/officeDocument/2006/customXml" ds:itemID="{17B435D8-0D41-4F7D-A534-09DE2C436307}">
  <ds:schemaRefs>
    <ds:schemaRef ds:uri="http://schemas.openxmlformats.org/officeDocument/2006/bibliography"/>
  </ds:schemaRefs>
</ds:datastoreItem>
</file>

<file path=customXml/itemProps3.xml><?xml version="1.0" encoding="utf-8"?>
<ds:datastoreItem xmlns:ds="http://schemas.openxmlformats.org/officeDocument/2006/customXml" ds:itemID="{3644015D-9B29-468C-B718-819B32D683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af7cb5-f724-4fdc-b715-5d6af77011cc"/>
    <ds:schemaRef ds:uri="0875ebb0-a0df-49ee-8b32-c6d75c750a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10BF42-686A-490B-9B1E-917204753690}">
  <ds:schemaRefs>
    <ds:schemaRef ds:uri="http://schemas.microsoft.com/office/2006/metadata/properties"/>
    <ds:schemaRef ds:uri="http://schemas.microsoft.com/office/infopath/2007/PartnerControls"/>
    <ds:schemaRef ds:uri="0875ebb0-a0df-49ee-8b32-c6d75c750aff"/>
    <ds:schemaRef ds:uri="daaf7cb5-f724-4fdc-b715-5d6af77011cc"/>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24</Pages>
  <Words>10351</Words>
  <Characters>62624</Characters>
  <Application>Microsoft Office Word</Application>
  <DocSecurity>0</DocSecurity>
  <Lines>521</Lines>
  <Paragraphs>145</Paragraphs>
  <ScaleCrop>false</ScaleCrop>
  <Company>Microsoft</Company>
  <LinksUpToDate>false</LinksUpToDate>
  <CharactersWithSpaces>72830</CharactersWithSpaces>
  <SharedDoc>false</SharedDoc>
  <HLinks>
    <vt:vector size="42" baseType="variant">
      <vt:variant>
        <vt:i4>7733310</vt:i4>
      </vt:variant>
      <vt:variant>
        <vt:i4>18</vt:i4>
      </vt:variant>
      <vt:variant>
        <vt:i4>0</vt:i4>
      </vt:variant>
      <vt:variant>
        <vt:i4>5</vt:i4>
      </vt:variant>
      <vt:variant>
        <vt:lpwstr>https://zakazky.ceproas.cz/</vt:lpwstr>
      </vt:variant>
      <vt:variant>
        <vt:lpwstr/>
      </vt:variant>
      <vt:variant>
        <vt:i4>3014766</vt:i4>
      </vt:variant>
      <vt:variant>
        <vt:i4>15</vt:i4>
      </vt:variant>
      <vt:variant>
        <vt:i4>0</vt:i4>
      </vt:variant>
      <vt:variant>
        <vt:i4>5</vt:i4>
      </vt:variant>
      <vt:variant>
        <vt:lpwstr>http://www.ezak.cz/faq/pozadavky-na-system</vt:lpwstr>
      </vt:variant>
      <vt:variant>
        <vt:lpwstr/>
      </vt:variant>
      <vt:variant>
        <vt:i4>7733310</vt:i4>
      </vt:variant>
      <vt:variant>
        <vt:i4>12</vt:i4>
      </vt:variant>
      <vt:variant>
        <vt:i4>0</vt:i4>
      </vt:variant>
      <vt:variant>
        <vt:i4>5</vt:i4>
      </vt:variant>
      <vt:variant>
        <vt:lpwstr>https://zakazky.ceproas.cz/</vt:lpwstr>
      </vt:variant>
      <vt:variant>
        <vt:lpwstr/>
      </vt:variant>
      <vt:variant>
        <vt:i4>3539055</vt:i4>
      </vt:variant>
      <vt:variant>
        <vt:i4>9</vt:i4>
      </vt:variant>
      <vt:variant>
        <vt:i4>0</vt:i4>
      </vt:variant>
      <vt:variant>
        <vt:i4>5</vt:i4>
      </vt:variant>
      <vt:variant>
        <vt:lpwstr>C:\Users\sloukaj\AppData\Local\Microsoft\Windows\Temporary Internet Files\Content.Outlook\C8G7099X\_ https:\zakazky.ceproas.cz\_</vt:lpwstr>
      </vt:variant>
      <vt:variant>
        <vt:lpwstr/>
      </vt:variant>
      <vt:variant>
        <vt:i4>6488126</vt:i4>
      </vt:variant>
      <vt:variant>
        <vt:i4>6</vt:i4>
      </vt:variant>
      <vt:variant>
        <vt:i4>0</vt:i4>
      </vt:variant>
      <vt:variant>
        <vt:i4>5</vt:i4>
      </vt:variant>
      <vt:variant>
        <vt:lpwstr>https://www.ceproas.cz/vyberova-rizeni/zverejneni-poptavek</vt:lpwstr>
      </vt:variant>
      <vt:variant>
        <vt:lpwstr/>
      </vt:variant>
      <vt:variant>
        <vt:i4>7733310</vt:i4>
      </vt:variant>
      <vt:variant>
        <vt:i4>3</vt:i4>
      </vt:variant>
      <vt:variant>
        <vt:i4>0</vt:i4>
      </vt:variant>
      <vt:variant>
        <vt:i4>5</vt:i4>
      </vt:variant>
      <vt:variant>
        <vt:lpwstr>https://zakazky.ceproas.cz/</vt:lpwstr>
      </vt:variant>
      <vt:variant>
        <vt:lpwstr/>
      </vt:variant>
      <vt:variant>
        <vt:i4>7864320</vt:i4>
      </vt:variant>
      <vt:variant>
        <vt:i4>0</vt:i4>
      </vt:variant>
      <vt:variant>
        <vt:i4>0</vt:i4>
      </vt:variant>
      <vt:variant>
        <vt:i4>5</vt:i4>
      </vt:variant>
      <vt:variant>
        <vt:lpwstr>mailto:lenka.hoskova@ceproas.cz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8</cp:revision>
  <cp:lastPrinted>2023-12-08T12:22:00Z</cp:lastPrinted>
  <dcterms:created xsi:type="dcterms:W3CDTF">2024-01-15T14:09:00Z</dcterms:created>
  <dcterms:modified xsi:type="dcterms:W3CDTF">2024-01-16T05:45:00Z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0x0101000DA847FD2927C94AA8D4177FD74A5B3E</vt:lpwstr>
  </property>
  <property fmtid="{D5CDD505-2E9C-101B-9397-08002B2CF9AE}" pid="3" name="MediaServiceImageTags">
    <vt:lpwstr/>
  </property>
</Properties>
</file>